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r w:rsidRPr="003667CA"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PROPOSTA DE RESOLUÇÃO Nº____, DE 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345720">
        <w:rPr>
          <w:rFonts w:ascii="Times New Roman" w:eastAsia="Times New Roman" w:hAnsi="Times New Roman"/>
          <w:sz w:val="24"/>
          <w:szCs w:val="24"/>
          <w:lang w:eastAsia="pt-BR"/>
        </w:rPr>
        <w:t>7</w:t>
      </w:r>
    </w:p>
    <w:p w:rsid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8E4EAF" w:rsidRP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Versão de </w:t>
      </w:r>
      <w:del w:id="0" w:author="mma" w:date="2017-08-02T17:19:00Z">
        <w:r w:rsidRPr="008E4EAF" w:rsidDel="00F00FF8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delText xml:space="preserve">31 </w:delText>
        </w:r>
      </w:del>
      <w:ins w:id="1" w:author="mma" w:date="2017-08-02T17:19:00Z">
        <w:r w:rsidR="00F00FF8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>02</w:t>
        </w:r>
        <w:r w:rsidR="00F00FF8" w:rsidRPr="008E4EAF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 xml:space="preserve"> </w:t>
        </w:r>
      </w:ins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de </w:t>
      </w:r>
      <w:del w:id="2" w:author="mma" w:date="2017-08-02T17:19:00Z">
        <w:r w:rsidRPr="008E4EAF" w:rsidDel="00227D4C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delText xml:space="preserve">Maio </w:delText>
        </w:r>
      </w:del>
      <w:ins w:id="3" w:author="mma" w:date="2017-08-02T17:19:00Z">
        <w:r w:rsidR="00227D4C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>Agosto</w:t>
        </w:r>
        <w:r w:rsidR="00227D4C" w:rsidRPr="008E4EAF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 xml:space="preserve"> </w:t>
        </w:r>
      </w:ins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>- Reunião Conjunta</w:t>
      </w:r>
    </w:p>
    <w:p w:rsidR="007304AE" w:rsidRDefault="007304AE" w:rsidP="007304AE">
      <w:pPr>
        <w:spacing w:line="240" w:lineRule="auto"/>
        <w:ind w:left="453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565B91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 e subterrâneos</w:t>
      </w:r>
      <w:r w:rsidR="000804F0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>e a articulação entre a União e os Estados e o Distrito Federal</w:t>
      </w:r>
      <w:r w:rsidR="000804F0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</w:t>
      </w:r>
      <w:r w:rsidR="00925CF5" w:rsidRPr="00925CF5">
        <w:rPr>
          <w:rFonts w:ascii="Times New Roman" w:eastAsia="Times New Roman" w:hAnsi="Times New Roman"/>
          <w:i/>
          <w:color w:val="FF0000"/>
          <w:sz w:val="24"/>
          <w:szCs w:val="24"/>
          <w:highlight w:val="yellow"/>
          <w:lang w:eastAsia="pt-BR"/>
        </w:rPr>
        <w:t>(entes federativos)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com vistas ao fortalecimento dessa gestão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.  </w:t>
      </w:r>
    </w:p>
    <w:p w:rsidR="00A65F09" w:rsidRDefault="00A65F09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O CONSELHO NACIONAL DE RECURSOS HÍDRICOS-CNRH, no uso das competências que lhe são conferidas pelas Leis nos 9.433, de 8 de janeiro de 1997, e 9.984, de 17 de julho de 2000, e tendo em vista o disposto em seu Regimento Interno, anexo à Portaria MMA no 437, de 8 de novembro de 2013, e </w:t>
      </w:r>
    </w:p>
    <w:p w:rsid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que o art. 26, da Constituição Federal inclui dentre os bens dos Estados as águas superficiais </w:t>
      </w:r>
      <w:r w:rsidRPr="00C04CEA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subterrâneas, fluentes, emergentes e em depósito, ressalvadas as decorrentes de obras da União;</w:t>
      </w:r>
    </w:p>
    <w:p w:rsidR="005E1332" w:rsidRPr="005E1332" w:rsidRDefault="005E1332" w:rsidP="005E1332">
      <w:pPr>
        <w:suppressAutoHyphens w:val="0"/>
        <w:jc w:val="both"/>
        <w:rPr>
          <w:rFonts w:ascii="Times New Roman" w:hAnsi="Times New Roman"/>
          <w:color w:val="0070C0"/>
          <w:sz w:val="24"/>
          <w:szCs w:val="24"/>
          <w:lang w:eastAsia="en-US"/>
        </w:rPr>
      </w:pP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Considerando o disposto no art. 4</w:t>
      </w:r>
      <w:r w:rsidRPr="005E1332">
        <w:rPr>
          <w:rFonts w:ascii="Times New Roman" w:hAnsi="Times New Roman"/>
          <w:color w:val="0070C0"/>
          <w:sz w:val="24"/>
          <w:szCs w:val="24"/>
          <w:vertAlign w:val="superscript"/>
          <w:lang w:eastAsia="en-US"/>
        </w:rPr>
        <w:t>o</w:t>
      </w: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, da Lei nº 9.433 de 1.997, que determina a articulação da União com os Estados para o gerenciamento dos recursos hídricos de interesse comum; e no inciso I do art. 32, que define a gestão integrada das águas como um dos objetivos do Sistema Nacional de Recursos Hídricos;</w:t>
      </w:r>
    </w:p>
    <w:p w:rsidR="00F66F88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art. 4</w:t>
      </w:r>
      <w:r w:rsidRPr="003667C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, da Lei nº 9.433 de 1.997, determina a articulação da União com os Estados para o gerenciamento dos recursos hídricos de interesse comum;</w:t>
      </w:r>
    </w:p>
    <w:p w:rsidR="005E1332" w:rsidRPr="003667CA" w:rsidRDefault="005E1332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+</w:t>
      </w:r>
    </w:p>
    <w:p w:rsidR="00F66F88" w:rsidRPr="00C64CAD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inciso I do art. 32, da Lei nº 9.433 de 1997, define a gestão integrada das á</w:t>
      </w:r>
      <w:r w:rsidRPr="00C64CAD">
        <w:rPr>
          <w:rFonts w:ascii="Times New Roman" w:eastAsia="Times New Roman" w:hAnsi="Times New Roman"/>
          <w:sz w:val="24"/>
          <w:szCs w:val="24"/>
          <w:lang w:eastAsia="pt-BR"/>
        </w:rPr>
        <w:t>guas como um dos objetivos do Sistema Nacional de Recursos Hídricos;</w:t>
      </w:r>
    </w:p>
    <w:p w:rsidR="005E1332" w:rsidRDefault="005E1332" w:rsidP="005E1332">
      <w:pPr>
        <w:jc w:val="both"/>
        <w:rPr>
          <w:color w:val="0070C0"/>
        </w:rPr>
      </w:pP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color w:val="0070C0"/>
          <w:sz w:val="24"/>
          <w:szCs w:val="24"/>
        </w:rPr>
        <w:lastRenderedPageBreak/>
        <w:t>Considerando que o art. 31, da Lei nº 9.433 de 1997, determina que na implementação da Política Nacional de Recursos Hídricos, os Poderes Executivos do Distrito Federal e dos municípios promoverão a integração das políticas locais de saneamento básico, de uso, ocupação e conservação do solo e de meio ambiente com as políticas federal e estaduais de recursos hídricos;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13, de 25 de setembro de 2000, que estabelece diretrizes para implementação do Sistema Nacional de Informações sobre Recursos Hídricos, </w:t>
      </w:r>
      <w:r w:rsidRPr="005E1332">
        <w:rPr>
          <w:rFonts w:ascii="Times New Roman" w:hAnsi="Times New Roman"/>
          <w:color w:val="FF0000"/>
          <w:sz w:val="24"/>
          <w:szCs w:val="24"/>
        </w:rPr>
        <w:t xml:space="preserve">em especial, os seus </w:t>
      </w:r>
      <w:proofErr w:type="spellStart"/>
      <w:r w:rsidRPr="005E1332">
        <w:rPr>
          <w:rFonts w:ascii="Times New Roman" w:hAnsi="Times New Roman"/>
          <w:color w:val="FF0000"/>
          <w:sz w:val="24"/>
          <w:szCs w:val="24"/>
        </w:rPr>
        <w:t>arts</w:t>
      </w:r>
      <w:proofErr w:type="spellEnd"/>
      <w:r w:rsidRPr="005E1332">
        <w:rPr>
          <w:rFonts w:ascii="Times New Roman" w:hAnsi="Times New Roman"/>
          <w:color w:val="FF0000"/>
          <w:sz w:val="24"/>
          <w:szCs w:val="24"/>
        </w:rPr>
        <w:t>. 1 e 2.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necessidade de avanços na Resolução CNRH n° 15, de 11 de janeiro de 2001, que estabelece que na implementação dos instrumentos da Política Nacional de Recursos Hídricos, deverão ser observadas diretrizes que assegurem a promoção da gestão integrada das águas superficiais e subterrâneas;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22, de 24 de maio de 2002, que estabelece as diretrizes gerais para a inserção das águas subterrâneas no instrumento Planos de Recursos Hídricos; 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145, de 12 de dezembro de 2012, estabelece diretrizes para a elaboração de Planos de Recursos Hídricos de Bacias hidrográficas;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especial, o art. 11, IV, que solicita a avaliação quantitativa e qualitativa das águas superficiais e subterrâneas;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91, de 5 de novembro de 2008, que dispõe sobre procedimentos gerais para o enquadramento dos corpos de água superficiais e subterrâneos;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 o disposto no art.3 § 1º e no art. 4, I.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92, de 5 de novembro de 2008, que estabelece critérios e procedimentos gerais para a proteção e conservação das águas subterrâneas no território brasileiro;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CONAMA nº 396, de 3 de abril de 2008, que dispõe sobre a classificação e diretrizes ambientais para o enquadramento das águas subterrâneas;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5E1332" w:rsidRDefault="005E1332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126, de 29 de junho de 2011, estabelece diretrizes para o cadastro de usuários de recursos hídricos e para a integração das bases de dados referentes aos usos de recursos hídricos superficiais e subterrâneos, </w:t>
      </w:r>
      <w:r w:rsidRPr="005E1332">
        <w:rPr>
          <w:rFonts w:ascii="Times New Roman" w:hAnsi="Times New Roman"/>
          <w:color w:val="5B9BD5" w:themeColor="accent1"/>
          <w:sz w:val="24"/>
          <w:szCs w:val="24"/>
        </w:rPr>
        <w:t>conforme disposto no seu art. 1;</w:t>
      </w:r>
    </w:p>
    <w:p w:rsidR="004E1A9F" w:rsidRPr="004E1A9F" w:rsidRDefault="004E1A9F" w:rsidP="004E1A9F">
      <w:pPr>
        <w:jc w:val="both"/>
        <w:rPr>
          <w:ins w:id="4" w:author="Usuario" w:date="2017-10-08T23:55:00Z"/>
          <w:rFonts w:ascii="Times New Roman" w:hAnsi="Times New Roman"/>
          <w:color w:val="5B9BD5" w:themeColor="accent1"/>
          <w:sz w:val="24"/>
          <w:szCs w:val="24"/>
        </w:rPr>
      </w:pPr>
      <w:ins w:id="5" w:author="Usuario" w:date="2017-10-08T23:55:00Z">
        <w:r w:rsidRPr="004E1A9F">
          <w:rPr>
            <w:rFonts w:ascii="Times New Roman" w:hAnsi="Times New Roman"/>
            <w:color w:val="5B9BD5" w:themeColor="accent1"/>
            <w:sz w:val="24"/>
            <w:szCs w:val="24"/>
          </w:rPr>
          <w:t xml:space="preserve">Considerando a </w:t>
        </w:r>
        <w:r>
          <w:rPr>
            <w:rFonts w:ascii="Times New Roman" w:hAnsi="Times New Roman"/>
            <w:color w:val="5B9BD5" w:themeColor="accent1"/>
            <w:sz w:val="24"/>
            <w:szCs w:val="24"/>
          </w:rPr>
          <w:t>Resolução CNRH nº 15, de 17 de dezembro de 2013</w:t>
        </w:r>
      </w:ins>
      <w:ins w:id="6" w:author="Usuario" w:date="2017-10-08T23:56:00Z">
        <w:r>
          <w:rPr>
            <w:rFonts w:ascii="Times New Roman" w:hAnsi="Times New Roman"/>
            <w:color w:val="5B9BD5" w:themeColor="accent1"/>
            <w:sz w:val="24"/>
            <w:szCs w:val="24"/>
          </w:rPr>
          <w:t>,</w:t>
        </w:r>
      </w:ins>
      <w:ins w:id="7" w:author="Usuario" w:date="2017-10-08T23:55:00Z">
        <w:r>
          <w:rPr>
            <w:rFonts w:ascii="Times New Roman" w:hAnsi="Times New Roman"/>
            <w:color w:val="5B9BD5" w:themeColor="accent1"/>
            <w:sz w:val="24"/>
            <w:szCs w:val="24"/>
          </w:rPr>
          <w:t xml:space="preserve"> que</w:t>
        </w:r>
      </w:ins>
      <w:ins w:id="8" w:author="Usuario" w:date="2017-10-08T23:56:00Z">
        <w:r w:rsidR="00A51A56">
          <w:rPr>
            <w:rFonts w:ascii="Times New Roman" w:hAnsi="Times New Roman"/>
            <w:color w:val="5B9BD5" w:themeColor="accent1"/>
            <w:sz w:val="24"/>
            <w:szCs w:val="24"/>
          </w:rPr>
          <w:t xml:space="preserve"> </w:t>
        </w:r>
        <w:r>
          <w:rPr>
            <w:rFonts w:ascii="Times New Roman" w:hAnsi="Times New Roman"/>
            <w:color w:val="5B9BD5" w:themeColor="accent1"/>
            <w:sz w:val="24"/>
            <w:szCs w:val="24"/>
          </w:rPr>
          <w:t>e</w:t>
        </w:r>
      </w:ins>
      <w:ins w:id="9" w:author="Usuario" w:date="2017-10-08T23:55:00Z">
        <w:r w:rsidRPr="004E1A9F">
          <w:rPr>
            <w:rFonts w:ascii="Times New Roman" w:hAnsi="Times New Roman"/>
            <w:color w:val="5B9BD5" w:themeColor="accent1"/>
            <w:sz w:val="24"/>
            <w:szCs w:val="24"/>
          </w:rPr>
          <w:t>stabelece critérios e diretrizes para implantação de Recarga Artificial de Aquíferos no território Brasileiro.</w:t>
        </w:r>
      </w:ins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F66F88" w:rsidRPr="005E1332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bookmarkStart w:id="10" w:name="_GoBack"/>
      <w:bookmarkEnd w:id="10"/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>Considerando que a gestão integrada compreende processos</w:t>
      </w:r>
      <w:r w:rsidR="00D13E1E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efetividade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eficiência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</w:t>
      </w:r>
      <w:r w:rsidRPr="00D13E1E">
        <w:rPr>
          <w:rFonts w:ascii="Times New Roman" w:eastAsia="Times New Roman" w:hAnsi="Times New Roman"/>
          <w:sz w:val="24"/>
          <w:szCs w:val="24"/>
          <w:lang w:eastAsia="pt-BR"/>
        </w:rPr>
        <w:t>hídrica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, baseando-se no princípio de que os recursos hídricos são limitados e seus usos são interdependentes, resolve:</w:t>
      </w:r>
    </w:p>
    <w:p w:rsidR="001D7127" w:rsidRPr="005E1332" w:rsidRDefault="00F66F88" w:rsidP="00F66F88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color w:val="FF0000"/>
          <w:lang w:eastAsia="pt-BR"/>
        </w:rPr>
      </w:pPr>
      <w:r w:rsidRPr="005E1332">
        <w:rPr>
          <w:color w:val="FF0000"/>
          <w:lang w:eastAsia="pt-BR"/>
        </w:rPr>
        <w:t>Art. 1º Estabelecer diretrizes para a gestão integrada de recursos hídricos superficiais e subterrâneos e a articulação entre a União, os Estados e o Distrito Federal</w:t>
      </w:r>
      <w:r w:rsidR="008657A3" w:rsidRPr="005E1332">
        <w:rPr>
          <w:color w:val="FF0000"/>
          <w:lang w:eastAsia="pt-BR"/>
        </w:rPr>
        <w:t xml:space="preserve"> (</w:t>
      </w:r>
      <w:r w:rsidR="007F0C6D" w:rsidRPr="005E1332">
        <w:rPr>
          <w:color w:val="FF0000"/>
          <w:highlight w:val="yellow"/>
          <w:lang w:eastAsia="pt-BR"/>
        </w:rPr>
        <w:t>entes federativos</w:t>
      </w:r>
      <w:r w:rsidR="008657A3" w:rsidRPr="005E1332">
        <w:rPr>
          <w:color w:val="FF0000"/>
          <w:lang w:eastAsia="pt-BR"/>
        </w:rPr>
        <w:t>)</w:t>
      </w:r>
      <w:r w:rsidRPr="005E1332">
        <w:rPr>
          <w:color w:val="FF0000"/>
          <w:lang w:eastAsia="pt-BR"/>
        </w:rPr>
        <w:t xml:space="preserve"> com vistas </w:t>
      </w:r>
      <w:r w:rsidR="00C30F41" w:rsidRPr="005E1332">
        <w:rPr>
          <w:color w:val="FF0000"/>
          <w:lang w:eastAsia="pt-BR"/>
        </w:rPr>
        <w:t>a</w:t>
      </w:r>
      <w:r w:rsidR="00C22961" w:rsidRPr="005E1332">
        <w:rPr>
          <w:color w:val="FF0000"/>
          <w:lang w:eastAsia="pt-BR"/>
        </w:rPr>
        <w:t xml:space="preserve"> sua efetivação</w:t>
      </w:r>
      <w:r w:rsidRPr="005E1332">
        <w:rPr>
          <w:color w:val="FF0000"/>
          <w:lang w:eastAsia="pt-BR"/>
        </w:rPr>
        <w:t>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2º Para fins desta resolução, serão adotadas as seguintes definições: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Corpo </w:t>
      </w:r>
      <w:proofErr w:type="spellStart"/>
      <w:r w:rsidRPr="003667CA">
        <w:rPr>
          <w:lang w:eastAsia="pt-BR"/>
        </w:rPr>
        <w:t>hidrogeológico</w:t>
      </w:r>
      <w:proofErr w:type="spellEnd"/>
      <w:r>
        <w:rPr>
          <w:lang w:eastAsia="pt-BR"/>
        </w:rPr>
        <w:t>,</w:t>
      </w:r>
      <w:r w:rsidRPr="003667CA">
        <w:rPr>
          <w:lang w:eastAsia="pt-BR"/>
        </w:rPr>
        <w:t xml:space="preserve"> formação geológica com capacidade de acumular e transmitir água através dos seus poros, fissuras, ou espaços resultantes da dissolução e carreamento de materiais rochosos;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 Livre: aquífero que possui uma s</w:t>
      </w:r>
      <w:r w:rsidRPr="00B071B2">
        <w:rPr>
          <w:color w:val="FF0000"/>
          <w:lang w:eastAsia="pt-BR"/>
        </w:rPr>
        <w:t>uperfície livre</w:t>
      </w:r>
      <w:r w:rsidRPr="003667CA">
        <w:rPr>
          <w:lang w:eastAsia="pt-BR"/>
        </w:rPr>
        <w:t xml:space="preserve"> de água submetida à pressão atmosférica. Sua superfície </w:t>
      </w:r>
      <w:proofErr w:type="spellStart"/>
      <w:r w:rsidRPr="003667CA">
        <w:rPr>
          <w:lang w:eastAsia="pt-BR"/>
        </w:rPr>
        <w:t>potenciométrica</w:t>
      </w:r>
      <w:proofErr w:type="spellEnd"/>
      <w:r w:rsidRPr="003667CA">
        <w:rPr>
          <w:lang w:eastAsia="pt-BR"/>
        </w:rPr>
        <w:t xml:space="preserve"> é real e situa-se ou no topo ou abaixo do topo da formação aquífera;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ins w:id="11" w:author="mma" w:date="2017-08-02T11:56:00Z">
        <w:r w:rsidR="00343C6D">
          <w:rPr>
            <w:lang w:eastAsia="pt-BR"/>
          </w:rPr>
          <w:t xml:space="preserve"> </w:t>
        </w:r>
      </w:ins>
      <w:del w:id="12" w:author="mma" w:date="2017-08-02T11:56:00Z">
        <w:r w:rsidRPr="003667CA" w:rsidDel="00343C6D">
          <w:rPr>
            <w:lang w:eastAsia="pt-BR"/>
          </w:rPr>
          <w:delText xml:space="preserve"> </w:delText>
        </w:r>
      </w:del>
      <w:r w:rsidRPr="003667CA">
        <w:rPr>
          <w:lang w:eastAsia="pt-BR"/>
        </w:rPr>
        <w:t>Interestadual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 xml:space="preserve">Aquífero </w:t>
      </w:r>
      <w:proofErr w:type="spellStart"/>
      <w:r w:rsidRPr="003667CA">
        <w:rPr>
          <w:lang w:eastAsia="pt-BR"/>
        </w:rPr>
        <w:t>Transfronteiriço</w:t>
      </w:r>
      <w:proofErr w:type="spell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compartilhado pelo Brasil com, pelo menos, um país vizinho fronteiriço.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Área de recarga: [inserir definição considerando as resoluções do CNRH e Glossários de termos técnicos da ANA e da CPRM]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Conectividade</w:t>
      </w:r>
      <w:r w:rsidR="00783ABF">
        <w:rPr>
          <w:lang w:eastAsia="pt-BR"/>
        </w:rPr>
        <w:t xml:space="preserve"> Direta</w:t>
      </w:r>
      <w:r>
        <w:rPr>
          <w:lang w:eastAsia="pt-BR"/>
        </w:rPr>
        <w:t xml:space="preserve">: </w:t>
      </w:r>
      <w:r w:rsidR="007F0C6D" w:rsidRPr="00565B91">
        <w:rPr>
          <w:highlight w:val="yellow"/>
          <w:lang w:eastAsia="pt-BR"/>
        </w:rPr>
        <w:t>[inserir definição considerando as resoluções do CNRH e Glossários de termos técnicos da ANA e da CPRM]</w:t>
      </w:r>
    </w:p>
    <w:p w:rsidR="00F66F88" w:rsidRPr="003667CA" w:rsidRDefault="00E35CF6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ins w:id="13" w:author="mma" w:date="2017-08-02T14:13:00Z">
        <w:r>
          <w:t>Vazão</w:t>
        </w:r>
      </w:ins>
      <w:del w:id="14" w:author="mma" w:date="2017-08-02T14:13:00Z">
        <w:r w:rsidR="00F66F88" w:rsidRPr="003667CA" w:rsidDel="00E35CF6">
          <w:delText>Fluxo</w:delText>
        </w:r>
      </w:del>
      <w:r w:rsidR="00F66F88" w:rsidRPr="003667CA">
        <w:t xml:space="preserve"> de base</w:t>
      </w:r>
      <w:r w:rsidR="006D636E">
        <w:t>:</w:t>
      </w:r>
      <w:r w:rsidR="00F66F88" w:rsidRPr="003667CA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F66F88" w:rsidRDefault="00F66F88" w:rsidP="00C22961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</w:rPr>
      </w:pPr>
      <w:r w:rsidRPr="003667CA">
        <w:rPr>
          <w:lang w:eastAsia="pt-BR"/>
        </w:rPr>
        <w:t xml:space="preserve">Gestão </w:t>
      </w:r>
      <w:r>
        <w:rPr>
          <w:lang w:eastAsia="pt-BR"/>
        </w:rPr>
        <w:t>i</w:t>
      </w:r>
      <w:r w:rsidRPr="003667CA">
        <w:rPr>
          <w:lang w:eastAsia="pt-BR"/>
        </w:rPr>
        <w:t>ntegrada</w:t>
      </w:r>
      <w:r w:rsidR="00F80857">
        <w:rPr>
          <w:lang w:eastAsia="pt-BR"/>
        </w:rPr>
        <w:t xml:space="preserve"> </w:t>
      </w:r>
      <w:r w:rsidRPr="00F66F88">
        <w:rPr>
          <w:color w:val="FF0000"/>
          <w:lang w:eastAsia="pt-BR"/>
        </w:rPr>
        <w:t>de recursos hídricos superficiais e subterrâneos</w:t>
      </w:r>
      <w:r w:rsidRPr="003667CA">
        <w:rPr>
          <w:lang w:eastAsia="pt-BR"/>
        </w:rPr>
        <w:t xml:space="preserve">: </w:t>
      </w:r>
      <w:r w:rsidRPr="00F66F88">
        <w:rPr>
          <w:color w:val="FF0000"/>
        </w:rPr>
        <w:t>Conjunto de procedimentos que visam a garantir a sustentabilidade hídrica quanto ao aproveitamento integrado das águas superficiais e subterrâneas.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565B91">
        <w:rPr>
          <w:highlight w:val="yellow"/>
        </w:rPr>
        <w:t>Reserva Renovável ou Reguladora ou Recarga Potencial Direta (RPD)</w:t>
      </w:r>
      <w:r w:rsidR="006D636E" w:rsidRPr="00565B91">
        <w:rPr>
          <w:highlight w:val="yellow"/>
        </w:rPr>
        <w:t>:</w:t>
      </w:r>
      <w:r w:rsidRPr="003667CA">
        <w:t xml:space="preserve"> compreende a parcela da precipitação pluviométrica média anual que infiltra e efetivamente alcança o aquífero livre. Corresponde ao somatório da vazão de base dos volumes de água subterrâneas em </w:t>
      </w:r>
      <w:proofErr w:type="spellStart"/>
      <w:r w:rsidRPr="003667CA">
        <w:t>explotação</w:t>
      </w:r>
      <w:proofErr w:type="spellEnd"/>
      <w:r w:rsidRPr="003667CA">
        <w:t xml:space="preserve"> e da recarga profunda.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lastRenderedPageBreak/>
        <w:t xml:space="preserve">Reserva </w:t>
      </w:r>
      <w:proofErr w:type="spellStart"/>
      <w:r w:rsidRPr="003667CA">
        <w:t>Explotável</w:t>
      </w:r>
      <w:proofErr w:type="spellEnd"/>
      <w:r w:rsidRPr="003667CA">
        <w:t xml:space="preserve"> ou Reserva Potencial </w:t>
      </w:r>
      <w:proofErr w:type="spellStart"/>
      <w:r w:rsidRPr="003667CA">
        <w:t>Explotável</w:t>
      </w:r>
      <w:proofErr w:type="spellEnd"/>
      <w:r w:rsidR="006D636E">
        <w:t>:</w:t>
      </w:r>
      <w:r w:rsidRPr="003667CA">
        <w:t xml:space="preserve"> corresponde à parcela da RPD indicada pelo Coeficiente de Sustentabilidade (CS) que deve ser </w:t>
      </w:r>
      <w:proofErr w:type="spellStart"/>
      <w:r w:rsidRPr="003667CA">
        <w:t>explotada</w:t>
      </w:r>
      <w:proofErr w:type="spellEnd"/>
      <w:r w:rsidRPr="003667CA">
        <w:t xml:space="preserve"> de forma sustentável, de modo a não interferir nas vazões mínimas referenciais para a outorga de águas superficiais.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>
        <w:rPr>
          <w:lang w:eastAsia="pt-BR"/>
        </w:rPr>
        <w:t xml:space="preserve">Rios perenes: </w:t>
      </w:r>
      <w:r w:rsidRPr="00565B91">
        <w:rPr>
          <w:highlight w:val="yellow"/>
          <w:lang w:eastAsia="pt-BR"/>
        </w:rPr>
        <w:t>[inserir definição considerando as resoluções do CNRH e Glossários de termos técnicos da ANA e da CPRM].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15" w:author="mma" w:date="2017-08-02T14:01:00Z"/>
        </w:rPr>
      </w:pPr>
      <w:r w:rsidRPr="003667CA">
        <w:rPr>
          <w:lang w:eastAsia="pt-BR"/>
        </w:rPr>
        <w:t>Sistema 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Conjunto de aquíferos </w:t>
      </w:r>
      <w:r w:rsidR="007F0C6D" w:rsidRPr="00565B91">
        <w:rPr>
          <w:lang w:eastAsia="pt-BR"/>
        </w:rPr>
        <w:t>hidraulicamente</w:t>
      </w:r>
      <w:r w:rsidRPr="003667CA">
        <w:rPr>
          <w:lang w:eastAsia="pt-BR"/>
        </w:rPr>
        <w:t xml:space="preserve"> conectados</w:t>
      </w:r>
      <w:r>
        <w:rPr>
          <w:lang w:eastAsia="pt-BR"/>
        </w:rPr>
        <w:t>.</w:t>
      </w:r>
    </w:p>
    <w:p w:rsidR="009D6BCB" w:rsidRDefault="009D6BCB">
      <w:pPr>
        <w:pStyle w:val="Recuodecorpodetexto21"/>
        <w:tabs>
          <w:tab w:val="left" w:pos="851"/>
        </w:tabs>
        <w:spacing w:line="360" w:lineRule="auto"/>
        <w:ind w:right="0"/>
        <w:jc w:val="both"/>
        <w:rPr>
          <w:ins w:id="16" w:author="mma" w:date="2017-08-02T14:01:00Z"/>
          <w:lang w:eastAsia="pt-BR"/>
        </w:rPr>
        <w:pPrChange w:id="17" w:author="mma" w:date="2017-08-02T14:01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9D6BCB" w:rsidRPr="00C7009B" w:rsidRDefault="009D6BCB" w:rsidP="009D6BCB">
      <w:pPr>
        <w:spacing w:after="0" w:line="360" w:lineRule="auto"/>
        <w:ind w:left="426" w:hanging="426"/>
        <w:jc w:val="both"/>
        <w:rPr>
          <w:ins w:id="18" w:author="mma" w:date="2017-08-02T14:01:00Z"/>
          <w:rFonts w:ascii="Times New Roman" w:hAnsi="Times New Roman"/>
          <w:sz w:val="24"/>
          <w:szCs w:val="24"/>
        </w:rPr>
      </w:pPr>
      <w:ins w:id="19" w:author="mma" w:date="2017-08-02T14:01:00Z">
        <w:r w:rsidRPr="00565B91">
          <w:rPr>
            <w:rFonts w:ascii="Times New Roman" w:hAnsi="Times New Roman"/>
            <w:sz w:val="24"/>
            <w:szCs w:val="24"/>
            <w:highlight w:val="yellow"/>
          </w:rPr>
          <w:t>*Atos administrativos: Resolução, Resolução Conjunta, Marco Regulatório</w:t>
        </w:r>
      </w:ins>
    </w:p>
    <w:p w:rsidR="009D6BCB" w:rsidRPr="003667CA" w:rsidRDefault="009D6BCB" w:rsidP="009D6BCB">
      <w:pPr>
        <w:pStyle w:val="PargrafodaLista"/>
        <w:spacing w:after="0" w:line="360" w:lineRule="auto"/>
        <w:ind w:left="0"/>
        <w:contextualSpacing w:val="0"/>
        <w:jc w:val="both"/>
        <w:rPr>
          <w:ins w:id="20" w:author="mma" w:date="2017-08-02T14:01:00Z"/>
          <w:rFonts w:ascii="Times New Roman" w:eastAsia="Times New Roman" w:hAnsi="Times New Roman"/>
          <w:sz w:val="24"/>
          <w:szCs w:val="24"/>
          <w:lang w:eastAsia="pt-BR"/>
        </w:rPr>
      </w:pPr>
      <w:ins w:id="21" w:author="mma" w:date="2017-08-02T14:01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Colocar nas definições  </w:t>
        </w:r>
      </w:ins>
    </w:p>
    <w:p w:rsidR="009D6BCB" w:rsidRPr="003667CA" w:rsidDel="004F67BB" w:rsidRDefault="009D6BCB">
      <w:pPr>
        <w:pStyle w:val="Recuodecorpodetexto21"/>
        <w:tabs>
          <w:tab w:val="left" w:pos="851"/>
        </w:tabs>
        <w:spacing w:line="360" w:lineRule="auto"/>
        <w:ind w:right="0"/>
        <w:jc w:val="both"/>
        <w:rPr>
          <w:del w:id="22" w:author="mma" w:date="2017-08-02T14:01:00Z"/>
        </w:rPr>
        <w:pPrChange w:id="23" w:author="mma" w:date="2017-08-02T14:01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602B1A" w:rsidRDefault="00602B1A" w:rsidP="00F66F88">
      <w:pPr>
        <w:spacing w:after="0" w:line="360" w:lineRule="auto"/>
        <w:jc w:val="both"/>
        <w:rPr>
          <w:rFonts w:ascii="Arial" w:hAnsi="Arial" w:cs="Arial"/>
          <w:color w:val="0070C0"/>
          <w:sz w:val="28"/>
          <w:szCs w:val="28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 xml:space="preserve">Art. 3º Esta resolução se aplica aos aquíferos livres e rios perenes onde exista conectividade </w:t>
      </w:r>
      <w:r w:rsidR="00783ABF" w:rsidRPr="00565B91">
        <w:rPr>
          <w:rFonts w:ascii="Times New Roman" w:hAnsi="Times New Roman"/>
          <w:color w:val="0070C0"/>
          <w:sz w:val="24"/>
          <w:szCs w:val="24"/>
        </w:rPr>
        <w:t>direta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entre águas 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>subterrâneas</w:t>
      </w:r>
      <w:r w:rsidR="009206A5">
        <w:rPr>
          <w:rFonts w:ascii="Times New Roman" w:hAnsi="Times New Roman"/>
          <w:color w:val="FF0000"/>
          <w:sz w:val="24"/>
          <w:szCs w:val="24"/>
        </w:rPr>
        <w:t xml:space="preserve"> e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>superficiais.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071B2" w:rsidRPr="002723BD" w:rsidRDefault="00CE4174" w:rsidP="00B071B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 xml:space="preserve">Art. 4º A gestão integrada de recursos hídricos </w:t>
      </w:r>
      <w:r w:rsidR="00516B48" w:rsidRPr="002723BD">
        <w:rPr>
          <w:rFonts w:ascii="Times New Roman" w:hAnsi="Times New Roman"/>
          <w:sz w:val="24"/>
          <w:szCs w:val="24"/>
        </w:rPr>
        <w:t xml:space="preserve">subterrâneos </w:t>
      </w:r>
      <w:r w:rsidR="00516B48">
        <w:rPr>
          <w:rFonts w:ascii="Times New Roman" w:hAnsi="Times New Roman"/>
          <w:sz w:val="24"/>
          <w:szCs w:val="24"/>
        </w:rPr>
        <w:t xml:space="preserve">e </w:t>
      </w:r>
      <w:r w:rsidR="00B071B2" w:rsidRPr="002723BD">
        <w:rPr>
          <w:rFonts w:ascii="Times New Roman" w:hAnsi="Times New Roman"/>
          <w:sz w:val="24"/>
          <w:szCs w:val="24"/>
        </w:rPr>
        <w:t>superficiais contemplará avaliações hidrológicas integradas</w:t>
      </w:r>
      <w:ins w:id="24" w:author="mma" w:date="2017-08-02T11:19:00Z">
        <w:r w:rsidR="003B53EF">
          <w:rPr>
            <w:rFonts w:ascii="Times New Roman" w:hAnsi="Times New Roman"/>
            <w:sz w:val="24"/>
            <w:szCs w:val="24"/>
          </w:rPr>
          <w:t xml:space="preserve"> e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 deve</w:t>
      </w:r>
      <w:ins w:id="25" w:author="mma" w:date="2017-08-02T11:19:00Z">
        <w:r w:rsidR="00792F01">
          <w:rPr>
            <w:rFonts w:ascii="Times New Roman" w:hAnsi="Times New Roman"/>
            <w:sz w:val="24"/>
            <w:szCs w:val="24"/>
          </w:rPr>
          <w:t>rá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 </w:t>
      </w:r>
      <w:ins w:id="26" w:author="mma" w:date="2017-08-02T11:17:00Z">
        <w:r w:rsidR="00B22044">
          <w:rPr>
            <w:rFonts w:ascii="Times New Roman" w:hAnsi="Times New Roman"/>
            <w:sz w:val="24"/>
            <w:szCs w:val="24"/>
          </w:rPr>
          <w:t>observar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, </w:t>
      </w:r>
      <w:ins w:id="27" w:author="mma" w:date="2017-08-02T11:10:00Z">
        <w:r w:rsidR="00C5388E">
          <w:rPr>
            <w:rFonts w:ascii="Times New Roman" w:hAnsi="Times New Roman"/>
            <w:sz w:val="24"/>
            <w:szCs w:val="24"/>
          </w:rPr>
          <w:t>no mínimo</w:t>
        </w:r>
      </w:ins>
      <w:r w:rsidR="00B071B2" w:rsidRPr="002723BD">
        <w:rPr>
          <w:rFonts w:ascii="Times New Roman" w:hAnsi="Times New Roman"/>
          <w:sz w:val="24"/>
          <w:szCs w:val="24"/>
        </w:rPr>
        <w:t>, os seguintes itens:</w:t>
      </w:r>
    </w:p>
    <w:p w:rsidR="00B071B2" w:rsidRPr="002723BD" w:rsidRDefault="00B071B2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2723BD">
        <w:t> </w:t>
      </w:r>
      <w:r w:rsidR="003F3070">
        <w:t>I</w:t>
      </w:r>
      <w:r w:rsidRPr="002723BD">
        <w:t xml:space="preserve">-    </w:t>
      </w:r>
      <w:r w:rsidR="00300BBF" w:rsidRPr="002723BD">
        <w:t>De</w:t>
      </w:r>
      <w:r w:rsidR="00300BBF">
        <w:t>limitação</w:t>
      </w:r>
      <w:r w:rsidRPr="002723BD">
        <w:t xml:space="preserve"> das áreas de recarga e de contribuição dos aquíferos para os rios diretamente conectados;</w:t>
      </w:r>
    </w:p>
    <w:p w:rsidR="00B071B2" w:rsidRPr="00770F2A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</w:t>
      </w:r>
      <w:r w:rsidR="00B071B2" w:rsidRPr="002723BD">
        <w:t xml:space="preserve">-    </w:t>
      </w:r>
      <w:r w:rsidR="00B071B2" w:rsidRPr="00770F2A">
        <w:t>Estimativa da contribuição da vazão de base ao escoamento superficial;</w:t>
      </w:r>
    </w:p>
    <w:p w:rsidR="00B071B2" w:rsidRPr="004902C5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770F2A">
        <w:t>III</w:t>
      </w:r>
      <w:r w:rsidR="00B071B2" w:rsidRPr="00770F2A">
        <w:t xml:space="preserve">-    Estimativa da </w:t>
      </w:r>
      <w:r w:rsidR="00B071B2" w:rsidRPr="00770F2A">
        <w:rPr>
          <w:rPrChange w:id="28" w:author="mma" w:date="2017-08-02T11:18:00Z">
            <w:rPr>
              <w:highlight w:val="yellow"/>
            </w:rPr>
          </w:rPrChange>
        </w:rPr>
        <w:t xml:space="preserve">recarga e as reservas </w:t>
      </w:r>
      <w:proofErr w:type="spellStart"/>
      <w:r w:rsidR="00B071B2" w:rsidRPr="00770F2A">
        <w:rPr>
          <w:rPrChange w:id="29" w:author="mma" w:date="2017-08-02T11:18:00Z">
            <w:rPr>
              <w:highlight w:val="yellow"/>
            </w:rPr>
          </w:rPrChange>
        </w:rPr>
        <w:t>explotáveis</w:t>
      </w:r>
      <w:proofErr w:type="spellEnd"/>
      <w:r w:rsidR="00B071B2" w:rsidRPr="00770F2A">
        <w:rPr>
          <w:rPrChange w:id="30" w:author="mma" w:date="2017-08-02T11:18:00Z">
            <w:rPr>
              <w:highlight w:val="yellow"/>
            </w:rPr>
          </w:rPrChange>
        </w:rPr>
        <w:t xml:space="preserve"> e renováveis</w:t>
      </w:r>
      <w:r w:rsidR="00300BBF" w:rsidRPr="00770F2A">
        <w:t>,</w:t>
      </w:r>
      <w:r w:rsidR="004E6114" w:rsidRPr="00770F2A">
        <w:rPr>
          <w:iCs/>
          <w:color w:val="FF0000"/>
        </w:rPr>
        <w:t xml:space="preserve"> </w:t>
      </w:r>
      <w:r w:rsidR="00F7391E" w:rsidRPr="00770F2A">
        <w:rPr>
          <w:iCs/>
          <w:color w:val="FF0000"/>
        </w:rPr>
        <w:t>considerados os efeitos do</w:t>
      </w:r>
      <w:r w:rsidR="004E6114" w:rsidRPr="004902C5">
        <w:rPr>
          <w:iCs/>
          <w:color w:val="FF0000"/>
        </w:rPr>
        <w:t xml:space="preserve"> uso e ocupação do solo</w:t>
      </w:r>
      <w:r w:rsidR="00F7391E" w:rsidRPr="004902C5">
        <w:rPr>
          <w:iCs/>
          <w:color w:val="FF0000"/>
        </w:rPr>
        <w:t>;</w:t>
      </w:r>
    </w:p>
    <w:p w:rsidR="00B071B2" w:rsidRPr="00770F2A" w:rsidRDefault="00300BBF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31" w:author="mma" w:date="2017-08-02T11:05:00Z"/>
        </w:rPr>
      </w:pPr>
      <w:r w:rsidRPr="004902C5">
        <w:t>I</w:t>
      </w:r>
      <w:r w:rsidR="003F3070" w:rsidRPr="004902C5">
        <w:t>V</w:t>
      </w:r>
      <w:r w:rsidR="00B071B2" w:rsidRPr="004902C5">
        <w:t xml:space="preserve">-    Estimativa </w:t>
      </w:r>
      <w:r w:rsidR="00B071B2" w:rsidRPr="004902C5">
        <w:rPr>
          <w:color w:val="FF0000"/>
          <w:u w:val="single"/>
        </w:rPr>
        <w:t xml:space="preserve">da disponibilidade hídrica integrada </w:t>
      </w:r>
      <w:r w:rsidR="00775AAA" w:rsidRPr="004902C5">
        <w:rPr>
          <w:color w:val="FF0000"/>
          <w:u w:val="single"/>
        </w:rPr>
        <w:t xml:space="preserve">subterrânea e </w:t>
      </w:r>
      <w:r w:rsidR="00B071B2" w:rsidRPr="004902C5">
        <w:rPr>
          <w:color w:val="FF0000"/>
          <w:u w:val="single"/>
        </w:rPr>
        <w:t xml:space="preserve">superficial </w:t>
      </w:r>
      <w:r w:rsidR="00B071B2" w:rsidRPr="004902C5">
        <w:t xml:space="preserve">para </w:t>
      </w:r>
      <w:r w:rsidR="007154B7" w:rsidRPr="004902C5">
        <w:t>os diversos usos</w:t>
      </w:r>
      <w:r w:rsidR="00B071B2" w:rsidRPr="004902C5">
        <w:t xml:space="preserve">, considerando os </w:t>
      </w:r>
      <w:r w:rsidR="00775AAA" w:rsidRPr="004902C5">
        <w:t>incisos</w:t>
      </w:r>
      <w:r w:rsidR="00B071B2" w:rsidRPr="004902C5">
        <w:t xml:space="preserve"> anteriores</w:t>
      </w:r>
      <w:ins w:id="32" w:author="mma" w:date="2017-08-02T11:18:00Z">
        <w:r w:rsidR="00770F2A">
          <w:t xml:space="preserve"> e</w:t>
        </w:r>
      </w:ins>
      <w:del w:id="33" w:author="mma" w:date="2017-08-02T11:18:00Z">
        <w:r w:rsidR="00B071B2" w:rsidRPr="00770F2A" w:rsidDel="00770F2A">
          <w:delText>;</w:delText>
        </w:r>
      </w:del>
    </w:p>
    <w:p w:rsidR="00C5388E" w:rsidRDefault="00C5388E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34" w:author="mma" w:date="2017-08-02T11:15:00Z"/>
        </w:rPr>
        <w:pPrChange w:id="35" w:author="mma" w:date="2017-08-02T11:05:00Z">
          <w:pPr>
            <w:pStyle w:val="gmail-msolistparagraph"/>
          </w:pPr>
        </w:pPrChange>
      </w:pPr>
      <w:ins w:id="36" w:author="mma" w:date="2017-08-02T11:05:00Z">
        <w:r w:rsidRPr="00770F2A">
          <w:t>V - A</w:t>
        </w:r>
      </w:ins>
      <w:ins w:id="37" w:author="mma" w:date="2017-08-02T11:13:00Z">
        <w:r w:rsidRPr="00770F2A">
          <w:t>s</w:t>
        </w:r>
      </w:ins>
      <w:ins w:id="38" w:author="mma" w:date="2017-08-02T11:05:00Z">
        <w:r w:rsidRPr="00792F01">
          <w:t xml:space="preserve"> rede</w:t>
        </w:r>
      </w:ins>
      <w:ins w:id="39" w:author="mma" w:date="2017-08-02T11:13:00Z">
        <w:r w:rsidRPr="00792F01">
          <w:t>s</w:t>
        </w:r>
      </w:ins>
      <w:ins w:id="40" w:author="mma" w:date="2017-08-02T11:05:00Z">
        <w:r w:rsidRPr="00792F01">
          <w:t xml:space="preserve"> de monitoramento </w:t>
        </w:r>
        <w:proofErr w:type="spellStart"/>
        <w:r w:rsidRPr="00792F01">
          <w:t>hidrometereorologica</w:t>
        </w:r>
        <w:proofErr w:type="spellEnd"/>
        <w:r w:rsidRPr="00792F01">
          <w:t xml:space="preserve"> e </w:t>
        </w:r>
        <w:proofErr w:type="spellStart"/>
        <w:r w:rsidRPr="00792F01">
          <w:t>hidrogeológica</w:t>
        </w:r>
        <w:proofErr w:type="spellEnd"/>
        <w:r w:rsidRPr="00792F01">
          <w:t xml:space="preserve"> necessária</w:t>
        </w:r>
      </w:ins>
      <w:ins w:id="41" w:author="mma" w:date="2017-08-02T11:14:00Z">
        <w:r w:rsidR="00707861" w:rsidRPr="00792F01">
          <w:t>s</w:t>
        </w:r>
      </w:ins>
      <w:ins w:id="42" w:author="mma" w:date="2017-08-02T11:05:00Z">
        <w:r w:rsidRPr="00792F01">
          <w:t>.</w:t>
        </w:r>
      </w:ins>
      <w:ins w:id="43" w:author="mma" w:date="2017-08-02T11:11:00Z">
        <w:r>
          <w:t xml:space="preserve">  </w:t>
        </w:r>
      </w:ins>
      <w:ins w:id="44" w:author="mma" w:date="2017-08-02T11:18:00Z">
        <w:r w:rsidR="00770F2A">
          <w:t xml:space="preserve">   </w:t>
        </w:r>
        <w:r w:rsidR="00792F01">
          <w:t xml:space="preserve">  Votado o artigo e inciso na reunião, com a redação atual</w:t>
        </w:r>
      </w:ins>
    </w:p>
    <w:p w:rsidR="00707861" w:rsidRPr="00C5388E" w:rsidRDefault="00707861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45" w:author="mma" w:date="2017-08-02T11:05:00Z"/>
        </w:rPr>
        <w:pPrChange w:id="46" w:author="mma" w:date="2017-08-02T11:05:00Z">
          <w:pPr>
            <w:pStyle w:val="gmail-msolistparagraph"/>
          </w:pPr>
        </w:pPrChange>
      </w:pPr>
    </w:p>
    <w:p w:rsidR="00002528" w:rsidRDefault="00592293" w:rsidP="00002528">
      <w:pPr>
        <w:pStyle w:val="PargrafodaLista"/>
        <w:spacing w:after="0" w:line="360" w:lineRule="auto"/>
        <w:ind w:left="0"/>
        <w:contextualSpacing w:val="0"/>
        <w:jc w:val="both"/>
        <w:rPr>
          <w:ins w:id="47" w:author="mma" w:date="2017-08-02T14:02:00Z"/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</w:t>
      </w:r>
      <w:r w:rsidR="00E17A5E">
        <w:rPr>
          <w:rFonts w:ascii="Times New Roman" w:eastAsia="Times New Roman" w:hAnsi="Times New Roman"/>
          <w:sz w:val="24"/>
          <w:szCs w:val="24"/>
          <w:lang w:eastAsia="pt-BR"/>
        </w:rPr>
        <w:t>5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No planejamento e na implantação de </w:t>
      </w:r>
      <w:r w:rsidRPr="008D082E">
        <w:rPr>
          <w:rFonts w:ascii="Times New Roman" w:hAnsi="Times New Roman"/>
          <w:sz w:val="24"/>
          <w:szCs w:val="24"/>
          <w:rPrChange w:id="48" w:author="mma" w:date="2017-08-02T11:36:00Z">
            <w:rPr>
              <w:rFonts w:ascii="Times New Roman" w:hAnsi="Times New Roman"/>
              <w:color w:val="FF0000"/>
              <w:sz w:val="24"/>
              <w:szCs w:val="24"/>
            </w:rPr>
          </w:rPrChange>
        </w:rPr>
        <w:t>novos pontos de monitoramento fluviométrico nas bacias hidrográficas</w:t>
      </w:r>
      <w:r w:rsidRPr="00565B91">
        <w:rPr>
          <w:rFonts w:ascii="Times New Roman" w:hAnsi="Times New Roman"/>
          <w:sz w:val="24"/>
          <w:szCs w:val="24"/>
        </w:rPr>
        <w:t>,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</w:t>
      </w:r>
      <w:r w:rsidR="004902C5">
        <w:rPr>
          <w:rFonts w:ascii="Times New Roman" w:eastAsia="Times New Roman" w:hAnsi="Times New Roman"/>
          <w:sz w:val="24"/>
          <w:szCs w:val="24"/>
          <w:lang w:eastAsia="pt-BR"/>
        </w:rPr>
        <w:t xml:space="preserve">o ser considerados os aquíferos ou sistemas aquíferos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para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 a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adequada </w:t>
      </w:r>
      <w:r w:rsidR="00002528" w:rsidRPr="00CE7CA2">
        <w:rPr>
          <w:rFonts w:ascii="Times New Roman" w:eastAsia="Times New Roman" w:hAnsi="Times New Roman"/>
          <w:sz w:val="24"/>
          <w:szCs w:val="24"/>
          <w:lang w:eastAsia="pt-BR"/>
        </w:rPr>
        <w:t>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valiação das contribuições </w:t>
      </w:r>
      <w:r w:rsidR="00002528" w:rsidRPr="003667CA">
        <w:rPr>
          <w:rFonts w:ascii="Times New Roman" w:eastAsia="Times New Roman" w:hAnsi="Times New Roman"/>
          <w:sz w:val="24"/>
          <w:szCs w:val="24"/>
          <w:lang w:eastAsia="pt-BR"/>
        </w:rPr>
        <w:t>subterrâneas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4F67BB" w:rsidRDefault="004F67BB" w:rsidP="00002528">
      <w:pPr>
        <w:pStyle w:val="PargrafodaLista"/>
        <w:spacing w:after="0" w:line="360" w:lineRule="auto"/>
        <w:ind w:left="0"/>
        <w:contextualSpacing w:val="0"/>
        <w:jc w:val="both"/>
        <w:rPr>
          <w:ins w:id="49" w:author="mma" w:date="2017-08-02T13:52:00Z"/>
          <w:rFonts w:ascii="Times New Roman" w:eastAsia="Times New Roman" w:hAnsi="Times New Roman"/>
          <w:sz w:val="24"/>
          <w:szCs w:val="24"/>
          <w:lang w:eastAsia="pt-BR"/>
        </w:rPr>
      </w:pPr>
    </w:p>
    <w:p w:rsidR="00F67D34" w:rsidDel="00F67D34" w:rsidRDefault="00F67D34" w:rsidP="00002528">
      <w:pPr>
        <w:pStyle w:val="PargrafodaLista"/>
        <w:spacing w:after="0" w:line="360" w:lineRule="auto"/>
        <w:ind w:left="0"/>
        <w:contextualSpacing w:val="0"/>
        <w:jc w:val="both"/>
        <w:rPr>
          <w:del w:id="50" w:author="mma" w:date="2017-08-02T13:53:00Z"/>
          <w:rFonts w:ascii="Times New Roman" w:eastAsia="Times New Roman" w:hAnsi="Times New Roman"/>
          <w:sz w:val="24"/>
          <w:szCs w:val="24"/>
          <w:lang w:eastAsia="pt-BR"/>
        </w:rPr>
      </w:pPr>
    </w:p>
    <w:p w:rsidR="008D082E" w:rsidDel="009D6BCB" w:rsidRDefault="008D082E" w:rsidP="00B071B2">
      <w:pPr>
        <w:spacing w:after="240" w:line="360" w:lineRule="auto"/>
        <w:jc w:val="both"/>
        <w:rPr>
          <w:del w:id="51" w:author="mma" w:date="2017-08-02T14:00:00Z"/>
          <w:rFonts w:ascii="Times New Roman" w:hAnsi="Times New Roman"/>
          <w:sz w:val="24"/>
          <w:szCs w:val="24"/>
        </w:rPr>
      </w:pPr>
    </w:p>
    <w:p w:rsidR="00F20BBB" w:rsidRDefault="00B071B2" w:rsidP="00CA5F82">
      <w:pPr>
        <w:spacing w:after="240" w:line="360" w:lineRule="auto"/>
        <w:jc w:val="both"/>
        <w:rPr>
          <w:ins w:id="52" w:author="Usuario" w:date="2017-10-08T23:37:00Z"/>
          <w:rFonts w:ascii="Times New Roman" w:hAnsi="Times New Roman"/>
          <w:sz w:val="24"/>
          <w:szCs w:val="24"/>
        </w:rPr>
      </w:pPr>
      <w:del w:id="53" w:author="mma" w:date="2017-08-02T14:02:00Z">
        <w:r w:rsidRPr="00C7009B" w:rsidDel="004F67BB">
          <w:rPr>
            <w:rFonts w:ascii="Times New Roman" w:hAnsi="Times New Roman"/>
            <w:sz w:val="24"/>
            <w:szCs w:val="24"/>
          </w:rPr>
          <w:delText xml:space="preserve">Art. ° Para a gestão integrada de recursos hídricos as autoridades outorgantes elaborarão </w:delText>
        </w:r>
        <w:r w:rsidRPr="00F67D34" w:rsidDel="004F67BB">
          <w:rPr>
            <w:rFonts w:ascii="Times New Roman" w:hAnsi="Times New Roman"/>
            <w:sz w:val="24"/>
            <w:szCs w:val="24"/>
            <w:highlight w:val="yellow"/>
            <w:rPrChange w:id="54" w:author="mma" w:date="2017-08-02T13:55:00Z">
              <w:rPr>
                <w:rFonts w:ascii="Times New Roman" w:hAnsi="Times New Roman"/>
                <w:sz w:val="24"/>
                <w:szCs w:val="24"/>
              </w:rPr>
            </w:rPrChange>
          </w:rPr>
          <w:delText>Atos Regulatórios</w:delText>
        </w:r>
        <w:r w:rsidRPr="00C7009B" w:rsidDel="004F67BB">
          <w:rPr>
            <w:rFonts w:ascii="Times New Roman" w:hAnsi="Times New Roman"/>
            <w:sz w:val="24"/>
            <w:szCs w:val="24"/>
          </w:rPr>
          <w:delText xml:space="preserve"> com foco na alocação de águas superficiais e subterrâneas, observando-se seguintes situações:</w:delText>
        </w:r>
      </w:del>
    </w:p>
    <w:p w:rsidR="001954A4" w:rsidRDefault="00740FF4" w:rsidP="00CA5F82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CA5F82">
        <w:rPr>
          <w:rFonts w:ascii="Times New Roman" w:hAnsi="Times New Roman"/>
          <w:sz w:val="24"/>
          <w:szCs w:val="24"/>
        </w:rPr>
        <w:lastRenderedPageBreak/>
        <w:t xml:space="preserve">Art. 6° </w:t>
      </w:r>
      <w:r>
        <w:rPr>
          <w:rFonts w:ascii="Times New Roman" w:hAnsi="Times New Roman"/>
          <w:sz w:val="24"/>
          <w:szCs w:val="24"/>
        </w:rPr>
        <w:t>Para a</w:t>
      </w:r>
      <w:r w:rsidRPr="00CA5F82">
        <w:rPr>
          <w:rFonts w:ascii="Times New Roman" w:hAnsi="Times New Roman"/>
          <w:sz w:val="24"/>
          <w:szCs w:val="24"/>
        </w:rPr>
        <w:t xml:space="preserve"> gestão integrada de recursos hídricos superficiais e subterrâne</w:t>
      </w:r>
      <w:r>
        <w:rPr>
          <w:rFonts w:ascii="Times New Roman" w:hAnsi="Times New Roman"/>
          <w:sz w:val="24"/>
          <w:szCs w:val="24"/>
        </w:rPr>
        <w:t>o</w:t>
      </w:r>
      <w:r w:rsidRPr="00CA5F82"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z w:val="24"/>
          <w:szCs w:val="24"/>
        </w:rPr>
        <w:t>a</w:t>
      </w:r>
      <w:r w:rsidRPr="00CA5F82">
        <w:rPr>
          <w:rFonts w:ascii="Times New Roman" w:hAnsi="Times New Roman"/>
          <w:sz w:val="24"/>
          <w:szCs w:val="24"/>
        </w:rPr>
        <w:t xml:space="preserve">s </w:t>
      </w:r>
      <w:r w:rsidRPr="00F20BBB">
        <w:rPr>
          <w:rFonts w:ascii="Times New Roman" w:hAnsi="Times New Roman"/>
          <w:color w:val="ED7D31" w:themeColor="accent2"/>
          <w:sz w:val="24"/>
          <w:szCs w:val="24"/>
        </w:rPr>
        <w:t>autoridades outorgantes</w:t>
      </w:r>
      <w:r w:rsidRPr="00CA5F82">
        <w:rPr>
          <w:rFonts w:ascii="Times New Roman" w:hAnsi="Times New Roman"/>
          <w:sz w:val="24"/>
          <w:szCs w:val="24"/>
        </w:rPr>
        <w:t xml:space="preserve"> elaborarão </w:t>
      </w:r>
      <w:r w:rsidRPr="00CA5989">
        <w:rPr>
          <w:rFonts w:ascii="Times New Roman" w:hAnsi="Times New Roman"/>
          <w:sz w:val="24"/>
          <w:szCs w:val="24"/>
          <w:highlight w:val="yellow"/>
        </w:rPr>
        <w:t>Atos Regulatórios</w:t>
      </w:r>
      <w:r w:rsidRPr="00CA5F82">
        <w:rPr>
          <w:rFonts w:ascii="Times New Roman" w:hAnsi="Times New Roman"/>
          <w:sz w:val="24"/>
          <w:szCs w:val="24"/>
        </w:rPr>
        <w:t xml:space="preserve"> </w:t>
      </w:r>
      <w:r w:rsidRPr="00CA5989">
        <w:rPr>
          <w:rFonts w:ascii="Times New Roman" w:hAnsi="Times New Roman"/>
          <w:sz w:val="24"/>
          <w:szCs w:val="24"/>
          <w:highlight w:val="yellow"/>
        </w:rPr>
        <w:t>(</w:t>
      </w:r>
      <w:r w:rsidRPr="00430023">
        <w:rPr>
          <w:rFonts w:ascii="Times New Roman" w:hAnsi="Times New Roman"/>
          <w:b/>
          <w:sz w:val="24"/>
          <w:szCs w:val="24"/>
          <w:highlight w:val="yellow"/>
          <w:rPrChange w:id="55" w:author="mma" w:date="2017-08-02T14:50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VAI FICAR ESTÁ DEFINIÇÃO PROVISÓRIA E SERÁ ENVIADA CONSULTA A CTIL)</w:t>
      </w:r>
      <w:r w:rsidR="00430023" w:rsidRPr="00430023">
        <w:rPr>
          <w:rFonts w:ascii="Times New Roman" w:hAnsi="Times New Roman"/>
          <w:b/>
          <w:sz w:val="24"/>
          <w:szCs w:val="24"/>
          <w:rPrChange w:id="56" w:author="mma" w:date="2017-08-02T14:50:00Z">
            <w:rPr>
              <w:rFonts w:ascii="Times New Roman" w:hAnsi="Times New Roman"/>
              <w:sz w:val="24"/>
              <w:szCs w:val="24"/>
            </w:rPr>
          </w:rPrChange>
        </w:rPr>
        <w:t>,</w:t>
      </w:r>
      <w:r w:rsidR="00430023">
        <w:rPr>
          <w:rFonts w:ascii="Times New Roman" w:hAnsi="Times New Roman"/>
          <w:sz w:val="24"/>
          <w:szCs w:val="24"/>
        </w:rPr>
        <w:t xml:space="preserve"> observadas</w:t>
      </w:r>
      <w:r w:rsidRPr="00CA5F82">
        <w:rPr>
          <w:rFonts w:ascii="Times New Roman" w:hAnsi="Times New Roman"/>
          <w:sz w:val="24"/>
          <w:szCs w:val="24"/>
        </w:rPr>
        <w:t xml:space="preserve"> as seguintes situações:</w:t>
      </w:r>
    </w:p>
    <w:p w:rsidR="00CA5F82" w:rsidRPr="003B79FE" w:rsidDel="00343C6D" w:rsidRDefault="00430023" w:rsidP="00B071B2">
      <w:pPr>
        <w:spacing w:after="240" w:line="360" w:lineRule="auto"/>
        <w:jc w:val="both"/>
        <w:rPr>
          <w:del w:id="57" w:author="mma" w:date="2017-08-02T11:57:00Z"/>
          <w:rFonts w:ascii="Times New Roman" w:hAnsi="Times New Roman"/>
          <w:strike/>
          <w:sz w:val="24"/>
          <w:szCs w:val="24"/>
          <w:rPrChange w:id="58" w:author="mma" w:date="2017-08-02T15:24:00Z">
            <w:rPr>
              <w:del w:id="59" w:author="mma" w:date="2017-08-02T11:57:00Z"/>
              <w:rFonts w:ascii="Times New Roman" w:hAnsi="Times New Roman"/>
              <w:sz w:val="24"/>
              <w:szCs w:val="24"/>
            </w:rPr>
          </w:rPrChange>
        </w:rPr>
      </w:pPr>
      <w:r w:rsidRPr="003B79FE">
        <w:rPr>
          <w:rFonts w:ascii="Times New Roman" w:hAnsi="Times New Roman"/>
          <w:strike/>
          <w:sz w:val="24"/>
          <w:szCs w:val="24"/>
          <w:rPrChange w:id="60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PROPOSTA 1 </w:t>
      </w:r>
    </w:p>
    <w:p w:rsidR="00740FF4" w:rsidRPr="003B79FE" w:rsidRDefault="00B071B2" w:rsidP="00740FF4">
      <w:pPr>
        <w:spacing w:after="0" w:line="360" w:lineRule="auto"/>
        <w:jc w:val="both"/>
        <w:rPr>
          <w:ins w:id="61" w:author="mma" w:date="2017-08-02T14:52:00Z"/>
          <w:rFonts w:ascii="Times New Roman" w:hAnsi="Times New Roman"/>
          <w:strike/>
          <w:sz w:val="24"/>
          <w:szCs w:val="24"/>
          <w:rPrChange w:id="62" w:author="mma" w:date="2017-08-02T15:24:00Z">
            <w:rPr>
              <w:ins w:id="63" w:author="mma" w:date="2017-08-02T14:52:00Z"/>
              <w:rFonts w:ascii="Times New Roman" w:hAnsi="Times New Roman"/>
              <w:sz w:val="24"/>
              <w:szCs w:val="24"/>
            </w:rPr>
          </w:rPrChange>
        </w:rPr>
      </w:pPr>
      <w:r w:rsidRPr="003B79FE">
        <w:rPr>
          <w:rFonts w:ascii="Times New Roman" w:hAnsi="Times New Roman"/>
          <w:strike/>
          <w:sz w:val="24"/>
          <w:szCs w:val="24"/>
          <w:rPrChange w:id="64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I – Aquíferos ou sistemas aquíferos que contribuem </w:t>
      </w:r>
      <w:del w:id="65" w:author="mma" w:date="2017-08-02T14:12:00Z">
        <w:r w:rsidRPr="003B79FE" w:rsidDel="009529A2">
          <w:rPr>
            <w:rFonts w:ascii="Times New Roman" w:hAnsi="Times New Roman"/>
            <w:strike/>
            <w:sz w:val="24"/>
            <w:szCs w:val="24"/>
            <w:rPrChange w:id="66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a </w:delText>
        </w:r>
      </w:del>
      <w:ins w:id="67" w:author="mma" w:date="2017-08-02T14:12:00Z">
        <w:r w:rsidR="009529A2" w:rsidRPr="003B79FE">
          <w:rPr>
            <w:rFonts w:ascii="Times New Roman" w:hAnsi="Times New Roman"/>
            <w:strike/>
            <w:sz w:val="24"/>
            <w:szCs w:val="24"/>
            <w:rPrChange w:id="68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para vazão de base de </w:t>
        </w:r>
      </w:ins>
      <w:r w:rsidRPr="003B79FE">
        <w:rPr>
          <w:rFonts w:ascii="Times New Roman" w:hAnsi="Times New Roman"/>
          <w:strike/>
          <w:sz w:val="24"/>
          <w:szCs w:val="24"/>
          <w:rPrChange w:id="69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rio</w:t>
      </w:r>
      <w:del w:id="70" w:author="mma" w:date="2017-08-02T14:03:00Z">
        <w:r w:rsidRPr="003B79FE" w:rsidDel="009529A2">
          <w:rPr>
            <w:rFonts w:ascii="Times New Roman" w:hAnsi="Times New Roman"/>
            <w:strike/>
            <w:sz w:val="24"/>
            <w:szCs w:val="24"/>
            <w:rPrChange w:id="71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>(</w:delText>
        </w:r>
      </w:del>
      <w:r w:rsidRPr="003B79FE">
        <w:rPr>
          <w:rFonts w:ascii="Times New Roman" w:hAnsi="Times New Roman"/>
          <w:strike/>
          <w:sz w:val="24"/>
          <w:szCs w:val="24"/>
          <w:rPrChange w:id="72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s</w:t>
      </w:r>
      <w:del w:id="73" w:author="mma" w:date="2017-08-02T14:03:00Z">
        <w:r w:rsidRPr="003B79FE" w:rsidDel="009529A2">
          <w:rPr>
            <w:rFonts w:ascii="Times New Roman" w:hAnsi="Times New Roman"/>
            <w:strike/>
            <w:sz w:val="24"/>
            <w:szCs w:val="24"/>
            <w:rPrChange w:id="7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>)</w:delText>
        </w:r>
      </w:del>
      <w:r w:rsidRPr="003B79FE">
        <w:rPr>
          <w:rFonts w:ascii="Times New Roman" w:hAnsi="Times New Roman"/>
          <w:strike/>
          <w:sz w:val="24"/>
          <w:szCs w:val="24"/>
          <w:rPrChange w:id="75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de mesma </w:t>
      </w:r>
      <w:proofErr w:type="spellStart"/>
      <w:r w:rsidRPr="003B79FE">
        <w:rPr>
          <w:rFonts w:ascii="Times New Roman" w:hAnsi="Times New Roman"/>
          <w:strike/>
          <w:sz w:val="24"/>
          <w:szCs w:val="24"/>
          <w:rPrChange w:id="76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dominialidade</w:t>
      </w:r>
      <w:proofErr w:type="spellEnd"/>
      <w:r w:rsidRPr="003B79FE">
        <w:rPr>
          <w:rFonts w:ascii="Times New Roman" w:hAnsi="Times New Roman"/>
          <w:strike/>
          <w:sz w:val="24"/>
          <w:szCs w:val="24"/>
          <w:rPrChange w:id="77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, conectados no âmbito do mesmo Estado</w:t>
      </w:r>
      <w:ins w:id="78" w:author="mma" w:date="2017-08-02T14:17:00Z">
        <w:r w:rsidR="00EB102B" w:rsidRPr="003B79FE">
          <w:rPr>
            <w:rFonts w:ascii="Times New Roman" w:hAnsi="Times New Roman"/>
            <w:strike/>
            <w:sz w:val="24"/>
            <w:szCs w:val="24"/>
            <w:rPrChange w:id="79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.</w:t>
        </w:r>
      </w:ins>
      <w:r w:rsidRPr="003B79FE">
        <w:rPr>
          <w:rFonts w:ascii="Times New Roman" w:hAnsi="Times New Roman"/>
          <w:strike/>
          <w:sz w:val="24"/>
          <w:szCs w:val="24"/>
          <w:rPrChange w:id="80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del w:id="81" w:author="mma" w:date="2017-08-02T14:15:00Z">
        <w:r w:rsidRPr="003B79FE" w:rsidDel="00C20BF9">
          <w:rPr>
            <w:rFonts w:ascii="Times New Roman" w:hAnsi="Times New Roman"/>
            <w:strike/>
            <w:sz w:val="24"/>
            <w:szCs w:val="24"/>
            <w:rPrChange w:id="82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- </w:delText>
        </w:r>
      </w:del>
      <w:proofErr w:type="gramStart"/>
      <w:ins w:id="83" w:author="mma" w:date="2017-08-02T14:15:00Z">
        <w:r w:rsidR="00C20BF9" w:rsidRPr="003B79FE">
          <w:rPr>
            <w:rFonts w:ascii="Times New Roman" w:hAnsi="Times New Roman"/>
            <w:strike/>
            <w:sz w:val="24"/>
            <w:szCs w:val="24"/>
            <w:rPrChange w:id="8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por</w:t>
        </w:r>
        <w:proofErr w:type="gramEnd"/>
        <w:r w:rsidR="00C20BF9" w:rsidRPr="003B79FE">
          <w:rPr>
            <w:rFonts w:ascii="Times New Roman" w:hAnsi="Times New Roman"/>
            <w:strike/>
            <w:sz w:val="24"/>
            <w:szCs w:val="24"/>
            <w:rPrChange w:id="85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meio de </w:t>
        </w:r>
      </w:ins>
      <w:r w:rsidRPr="003B79FE">
        <w:rPr>
          <w:rFonts w:ascii="Times New Roman" w:hAnsi="Times New Roman"/>
          <w:strike/>
          <w:sz w:val="24"/>
          <w:szCs w:val="24"/>
          <w:highlight w:val="yellow"/>
          <w:rPrChange w:id="86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3B79FE">
        <w:rPr>
          <w:rFonts w:ascii="Times New Roman" w:hAnsi="Times New Roman"/>
          <w:strike/>
          <w:sz w:val="24"/>
          <w:szCs w:val="24"/>
          <w:rPrChange w:id="87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Estaduais ou Distrital.</w:t>
      </w:r>
      <w:ins w:id="88" w:author="mma" w:date="2017-08-02T15:25:00Z">
        <w:r w:rsidR="006A2A91">
          <w:rPr>
            <w:rFonts w:ascii="Times New Roman" w:hAnsi="Times New Roman"/>
            <w:strike/>
            <w:sz w:val="24"/>
            <w:szCs w:val="24"/>
          </w:rPr>
          <w:t xml:space="preserve"> GANHOU POR VOTAÇÃO</w:t>
        </w:r>
      </w:ins>
    </w:p>
    <w:p w:rsidR="00740FF4" w:rsidRPr="003B79FE" w:rsidRDefault="00430023" w:rsidP="00740FF4">
      <w:pPr>
        <w:spacing w:after="0" w:line="360" w:lineRule="auto"/>
        <w:jc w:val="both"/>
        <w:rPr>
          <w:ins w:id="89" w:author="mma" w:date="2017-08-02T15:18:00Z"/>
          <w:rFonts w:ascii="Times New Roman" w:hAnsi="Times New Roman"/>
          <w:strike/>
          <w:sz w:val="24"/>
          <w:szCs w:val="24"/>
          <w:rPrChange w:id="90" w:author="mma" w:date="2017-08-02T15:24:00Z">
            <w:rPr>
              <w:ins w:id="91" w:author="mma" w:date="2017-08-02T15:18:00Z"/>
              <w:rFonts w:ascii="Times New Roman" w:hAnsi="Times New Roman"/>
              <w:sz w:val="24"/>
              <w:szCs w:val="24"/>
            </w:rPr>
          </w:rPrChange>
        </w:rPr>
      </w:pPr>
      <w:ins w:id="92" w:author="mma" w:date="2017-08-02T14:52:00Z">
        <w:r w:rsidRPr="003B79FE">
          <w:rPr>
            <w:rFonts w:ascii="Times New Roman" w:hAnsi="Times New Roman"/>
            <w:strike/>
            <w:sz w:val="24"/>
            <w:szCs w:val="24"/>
            <w:rPrChange w:id="93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PROPOSTA 2</w:t>
        </w:r>
      </w:ins>
      <w:ins w:id="94" w:author="mma" w:date="2017-08-02T14:23:00Z">
        <w:r w:rsidR="00740FF4" w:rsidRPr="003B79FE">
          <w:rPr>
            <w:rFonts w:ascii="Times New Roman" w:hAnsi="Times New Roman"/>
            <w:strike/>
            <w:sz w:val="24"/>
            <w:szCs w:val="24"/>
            <w:rPrChange w:id="95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I – </w:t>
        </w:r>
        <w:r w:rsidR="00740FF4" w:rsidRPr="003B79FE">
          <w:rPr>
            <w:rFonts w:ascii="Times New Roman" w:hAnsi="Times New Roman"/>
            <w:strike/>
            <w:sz w:val="24"/>
            <w:szCs w:val="24"/>
            <w:highlight w:val="yellow"/>
            <w:rPrChange w:id="96" w:author="mma" w:date="2017-08-02T15:24:00Z">
              <w:rPr>
                <w:rFonts w:ascii="Times New Roman" w:hAnsi="Times New Roman"/>
                <w:sz w:val="24"/>
                <w:szCs w:val="24"/>
                <w:highlight w:val="yellow"/>
              </w:rPr>
            </w:rPrChange>
          </w:rPr>
          <w:t>Atos Regulatórios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97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Estaduais ou Distrital para aquíferos ou sistemas aquíferos que contribuem para vazão de base de rios de mesma </w:t>
        </w:r>
        <w:proofErr w:type="spellStart"/>
        <w:r w:rsidR="00740FF4" w:rsidRPr="003B79FE">
          <w:rPr>
            <w:rFonts w:ascii="Times New Roman" w:hAnsi="Times New Roman"/>
            <w:strike/>
            <w:sz w:val="24"/>
            <w:szCs w:val="24"/>
            <w:rPrChange w:id="98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dominialidade</w:t>
        </w:r>
        <w:proofErr w:type="spellEnd"/>
        <w:r w:rsidR="00740FF4" w:rsidRPr="003B79FE">
          <w:rPr>
            <w:rFonts w:ascii="Times New Roman" w:hAnsi="Times New Roman"/>
            <w:strike/>
            <w:sz w:val="24"/>
            <w:szCs w:val="24"/>
            <w:rPrChange w:id="99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, conectados no âmbito do mesmo Estado.</w:t>
        </w:r>
      </w:ins>
    </w:p>
    <w:p w:rsidR="00A41197" w:rsidRPr="003B79FE" w:rsidRDefault="00A41197" w:rsidP="00740FF4">
      <w:pPr>
        <w:spacing w:after="0" w:line="360" w:lineRule="auto"/>
        <w:jc w:val="both"/>
        <w:rPr>
          <w:ins w:id="100" w:author="mma" w:date="2017-08-02T14:23:00Z"/>
          <w:rFonts w:ascii="Times New Roman" w:hAnsi="Times New Roman"/>
          <w:strike/>
          <w:sz w:val="24"/>
          <w:szCs w:val="24"/>
          <w:rPrChange w:id="101" w:author="mma" w:date="2017-08-02T15:24:00Z">
            <w:rPr>
              <w:ins w:id="102" w:author="mma" w:date="2017-08-02T14:23:00Z"/>
              <w:rFonts w:ascii="Times New Roman" w:hAnsi="Times New Roman"/>
              <w:sz w:val="24"/>
              <w:szCs w:val="24"/>
            </w:rPr>
          </w:rPrChange>
        </w:rPr>
      </w:pPr>
      <w:ins w:id="103" w:author="mma" w:date="2017-08-02T15:18:00Z">
        <w:r w:rsidRPr="003B79FE">
          <w:rPr>
            <w:rFonts w:ascii="Times New Roman" w:hAnsi="Times New Roman"/>
            <w:strike/>
            <w:sz w:val="24"/>
            <w:szCs w:val="24"/>
            <w:rPrChange w:id="10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PROPOSTA 3 – Atos regulat</w:t>
        </w:r>
      </w:ins>
      <w:ins w:id="105" w:author="mma" w:date="2017-08-02T15:19:00Z">
        <w:r w:rsidRPr="003B79FE">
          <w:rPr>
            <w:rFonts w:ascii="Times New Roman" w:hAnsi="Times New Roman"/>
            <w:strike/>
            <w:sz w:val="24"/>
            <w:szCs w:val="24"/>
            <w:rPrChange w:id="106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órios em paragrafo </w:t>
        </w:r>
      </w:ins>
    </w:p>
    <w:p w:rsidR="00740FF4" w:rsidDel="00E03F6C" w:rsidRDefault="00740FF4" w:rsidP="00B071B2">
      <w:pPr>
        <w:spacing w:after="0" w:line="360" w:lineRule="auto"/>
        <w:jc w:val="both"/>
        <w:rPr>
          <w:del w:id="107" w:author="mma" w:date="2017-08-02T15:03:00Z"/>
          <w:rFonts w:ascii="Times New Roman" w:hAnsi="Times New Roman"/>
          <w:sz w:val="24"/>
          <w:szCs w:val="24"/>
        </w:rPr>
      </w:pPr>
    </w:p>
    <w:p w:rsidR="00E03F6C" w:rsidRDefault="00E03F6C" w:rsidP="00B071B2">
      <w:pPr>
        <w:spacing w:after="0" w:line="360" w:lineRule="auto"/>
        <w:jc w:val="both"/>
        <w:rPr>
          <w:ins w:id="108" w:author="mma" w:date="2017-08-02T15:24:00Z"/>
          <w:rFonts w:ascii="Times New Roman" w:hAnsi="Times New Roman"/>
          <w:sz w:val="24"/>
          <w:szCs w:val="24"/>
        </w:rPr>
      </w:pPr>
    </w:p>
    <w:p w:rsidR="00B071B2" w:rsidDel="00E03F6C" w:rsidRDefault="00E03F6C" w:rsidP="00B071B2">
      <w:pPr>
        <w:spacing w:after="0" w:line="360" w:lineRule="auto"/>
        <w:jc w:val="both"/>
        <w:rPr>
          <w:del w:id="109" w:author="mma" w:date="2017-08-02T14:02:00Z"/>
          <w:rFonts w:ascii="Times New Roman" w:hAnsi="Times New Roman"/>
          <w:sz w:val="24"/>
          <w:szCs w:val="24"/>
        </w:rPr>
      </w:pPr>
      <w:ins w:id="110" w:author="mma" w:date="2017-08-02T15:24:00Z">
        <w:r w:rsidRPr="00E03F6C">
          <w:rPr>
            <w:rFonts w:ascii="Times New Roman" w:hAnsi="Times New Roman"/>
            <w:sz w:val="24"/>
            <w:szCs w:val="24"/>
            <w:rPrChange w:id="111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I – Aquíferos ou sistemas aquíferos que contribuem para vazão de base de rios de mesma </w:t>
        </w:r>
        <w:proofErr w:type="spellStart"/>
        <w:r w:rsidRPr="00E03F6C">
          <w:rPr>
            <w:rFonts w:ascii="Times New Roman" w:hAnsi="Times New Roman"/>
            <w:sz w:val="24"/>
            <w:szCs w:val="24"/>
            <w:rPrChange w:id="112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>dominialidade</w:t>
        </w:r>
        <w:proofErr w:type="spellEnd"/>
        <w:r w:rsidRPr="00E03F6C">
          <w:rPr>
            <w:rFonts w:ascii="Times New Roman" w:hAnsi="Times New Roman"/>
            <w:sz w:val="24"/>
            <w:szCs w:val="24"/>
            <w:rPrChange w:id="113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, conectados no âmbito do mesmo Estado. por meio de </w:t>
        </w:r>
        <w:r w:rsidRPr="00E03F6C">
          <w:rPr>
            <w:rFonts w:ascii="Times New Roman" w:hAnsi="Times New Roman"/>
            <w:sz w:val="24"/>
            <w:szCs w:val="24"/>
            <w:highlight w:val="yellow"/>
            <w:rPrChange w:id="114" w:author="mma" w:date="2017-08-02T15:24:00Z"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rPrChange>
          </w:rPr>
          <w:t>Atos Regulatórios</w:t>
        </w:r>
        <w:r w:rsidRPr="00E03F6C">
          <w:rPr>
            <w:rFonts w:ascii="Times New Roman" w:hAnsi="Times New Roman"/>
            <w:sz w:val="24"/>
            <w:szCs w:val="24"/>
            <w:rPrChange w:id="115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 Estaduais ou Distrital.</w:t>
        </w:r>
      </w:ins>
    </w:p>
    <w:p w:rsidR="00E03F6C" w:rsidRDefault="00E03F6C" w:rsidP="00B071B2">
      <w:pPr>
        <w:spacing w:after="0" w:line="360" w:lineRule="auto"/>
        <w:jc w:val="both"/>
        <w:rPr>
          <w:ins w:id="116" w:author="mma" w:date="2017-08-02T15:24:00Z"/>
          <w:rFonts w:ascii="Times New Roman" w:hAnsi="Times New Roman"/>
          <w:sz w:val="24"/>
          <w:szCs w:val="24"/>
        </w:rPr>
      </w:pPr>
    </w:p>
    <w:p w:rsidR="00E03F6C" w:rsidRDefault="00E03F6C" w:rsidP="00B071B2">
      <w:pPr>
        <w:spacing w:after="0" w:line="360" w:lineRule="auto"/>
        <w:jc w:val="both"/>
        <w:rPr>
          <w:ins w:id="117" w:author="mma" w:date="2017-08-02T15:24:00Z"/>
          <w:rFonts w:ascii="Times New Roman" w:hAnsi="Times New Roman"/>
          <w:sz w:val="24"/>
          <w:szCs w:val="24"/>
        </w:rPr>
      </w:pPr>
    </w:p>
    <w:p w:rsidR="00B071B2" w:rsidRDefault="00B071B2" w:rsidP="00B071B2">
      <w:pPr>
        <w:spacing w:after="0" w:line="360" w:lineRule="auto"/>
        <w:jc w:val="both"/>
        <w:rPr>
          <w:ins w:id="118" w:author="mma" w:date="2017-08-02T12:07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II – Aquíferos ou sistemas aquíferos que contribuem </w:t>
      </w:r>
      <w:ins w:id="119" w:author="mma" w:date="2017-08-02T14:12:00Z">
        <w:r w:rsidR="009529A2">
          <w:rPr>
            <w:rFonts w:ascii="Times New Roman" w:hAnsi="Times New Roman"/>
            <w:sz w:val="24"/>
            <w:szCs w:val="24"/>
          </w:rPr>
          <w:t>para vazão de base de</w:t>
        </w:r>
        <w:r w:rsidR="009529A2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a rio</w:t>
      </w:r>
      <w:del w:id="120" w:author="mma" w:date="2017-08-02T14:08:00Z">
        <w:r w:rsidRPr="00C7009B" w:rsidDel="009529A2">
          <w:rPr>
            <w:rFonts w:ascii="Times New Roman" w:hAnsi="Times New Roman"/>
            <w:sz w:val="24"/>
            <w:szCs w:val="24"/>
          </w:rPr>
          <w:delText>(</w:delText>
        </w:r>
      </w:del>
      <w:r w:rsidRPr="00C7009B">
        <w:rPr>
          <w:rFonts w:ascii="Times New Roman" w:hAnsi="Times New Roman"/>
          <w:sz w:val="24"/>
          <w:szCs w:val="24"/>
        </w:rPr>
        <w:t>s</w:t>
      </w:r>
      <w:del w:id="121" w:author="mma" w:date="2017-08-02T14:08:00Z">
        <w:r w:rsidRPr="00C7009B" w:rsidDel="009529A2">
          <w:rPr>
            <w:rFonts w:ascii="Times New Roman" w:hAnsi="Times New Roman"/>
            <w:sz w:val="24"/>
            <w:szCs w:val="24"/>
          </w:rPr>
          <w:delText>)</w:delText>
        </w:r>
      </w:del>
      <w:r w:rsidRPr="00C7009B">
        <w:rPr>
          <w:rFonts w:ascii="Times New Roman" w:hAnsi="Times New Roman"/>
          <w:sz w:val="24"/>
          <w:szCs w:val="24"/>
        </w:rPr>
        <w:t xml:space="preserve"> de domínio de outro Estado </w:t>
      </w:r>
      <w:ins w:id="122" w:author="mma" w:date="2017-08-02T14:16:00Z">
        <w:r w:rsidR="0061415F">
          <w:rPr>
            <w:rFonts w:ascii="Times New Roman" w:hAnsi="Times New Roman"/>
            <w:sz w:val="24"/>
            <w:szCs w:val="24"/>
          </w:rPr>
          <w:t>por meio de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  <w:r w:rsidR="0061415F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Interestaduais.</w:t>
      </w:r>
    </w:p>
    <w:p w:rsidR="00B1760D" w:rsidRPr="00C7009B" w:rsidDel="00B1760D" w:rsidRDefault="00B1760D" w:rsidP="00B071B2">
      <w:pPr>
        <w:spacing w:after="0" w:line="360" w:lineRule="auto"/>
        <w:jc w:val="both"/>
        <w:rPr>
          <w:del w:id="123" w:author="mma" w:date="2017-08-02T12:07:00Z"/>
          <w:rFonts w:ascii="Times New Roman" w:hAnsi="Times New Roman"/>
          <w:sz w:val="24"/>
          <w:szCs w:val="24"/>
        </w:rPr>
      </w:pPr>
    </w:p>
    <w:p w:rsidR="00B071B2" w:rsidRDefault="00B071B2" w:rsidP="00B071B2">
      <w:pPr>
        <w:spacing w:after="0" w:line="360" w:lineRule="auto"/>
        <w:jc w:val="both"/>
        <w:rPr>
          <w:ins w:id="124" w:author="mma" w:date="2017-08-02T12:07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III – Aquíferos ou sistemas aquíferos que contribuem diretamente</w:t>
      </w:r>
      <w:ins w:id="125" w:author="mma" w:date="2017-08-02T14:13:00Z">
        <w:r w:rsidR="009529A2">
          <w:rPr>
            <w:rFonts w:ascii="Times New Roman" w:hAnsi="Times New Roman"/>
            <w:sz w:val="24"/>
            <w:szCs w:val="24"/>
          </w:rPr>
          <w:t xml:space="preserve"> para vazão de base de</w:t>
        </w:r>
      </w:ins>
      <w:r w:rsidRPr="00C7009B">
        <w:rPr>
          <w:rFonts w:ascii="Times New Roman" w:hAnsi="Times New Roman"/>
          <w:sz w:val="24"/>
          <w:szCs w:val="24"/>
        </w:rPr>
        <w:t xml:space="preserve"> a rio</w:t>
      </w:r>
      <w:del w:id="126" w:author="mma" w:date="2017-08-02T14:09:00Z">
        <w:r w:rsidRPr="00C7009B" w:rsidDel="009529A2">
          <w:rPr>
            <w:rFonts w:ascii="Times New Roman" w:hAnsi="Times New Roman"/>
            <w:sz w:val="24"/>
            <w:szCs w:val="24"/>
          </w:rPr>
          <w:delText>(</w:delText>
        </w:r>
      </w:del>
      <w:r w:rsidRPr="00C7009B">
        <w:rPr>
          <w:rFonts w:ascii="Times New Roman" w:hAnsi="Times New Roman"/>
          <w:sz w:val="24"/>
          <w:szCs w:val="24"/>
        </w:rPr>
        <w:t>s</w:t>
      </w:r>
      <w:del w:id="127" w:author="mma" w:date="2017-08-02T14:09:00Z">
        <w:r w:rsidRPr="00C7009B" w:rsidDel="009529A2">
          <w:rPr>
            <w:rFonts w:ascii="Times New Roman" w:hAnsi="Times New Roman"/>
            <w:sz w:val="24"/>
            <w:szCs w:val="24"/>
          </w:rPr>
          <w:delText>)</w:delText>
        </w:r>
      </w:del>
      <w:r w:rsidRPr="00C7009B">
        <w:rPr>
          <w:rFonts w:ascii="Times New Roman" w:hAnsi="Times New Roman"/>
          <w:sz w:val="24"/>
          <w:szCs w:val="24"/>
        </w:rPr>
        <w:t xml:space="preserve"> de domínio da União </w:t>
      </w:r>
      <w:ins w:id="128" w:author="mma" w:date="2017-08-02T14:16:00Z">
        <w:r w:rsidR="0061415F">
          <w:rPr>
            <w:rFonts w:ascii="Times New Roman" w:hAnsi="Times New Roman"/>
            <w:sz w:val="24"/>
            <w:szCs w:val="24"/>
          </w:rPr>
          <w:t>por meio de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  <w:r w:rsidR="0061415F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del w:id="129" w:author="mma" w:date="2017-08-02T14:16:00Z">
        <w:r w:rsidRPr="00C7009B" w:rsidDel="0061415F">
          <w:rPr>
            <w:rFonts w:ascii="Times New Roman" w:hAnsi="Times New Roman"/>
            <w:sz w:val="24"/>
            <w:szCs w:val="24"/>
          </w:rPr>
          <w:delText xml:space="preserve">- Atos Regulatórios </w:delText>
        </w:r>
      </w:del>
      <w:r w:rsidRPr="00C7009B">
        <w:rPr>
          <w:rFonts w:ascii="Times New Roman" w:hAnsi="Times New Roman"/>
          <w:sz w:val="24"/>
          <w:szCs w:val="24"/>
        </w:rPr>
        <w:t>entre ANA</w:t>
      </w:r>
      <w:ins w:id="130" w:author="mma" w:date="2017-08-02T14:14:00Z">
        <w:r w:rsidR="00B81674">
          <w:rPr>
            <w:rFonts w:ascii="Times New Roman" w:hAnsi="Times New Roman"/>
            <w:sz w:val="24"/>
            <w:szCs w:val="24"/>
          </w:rPr>
          <w:t xml:space="preserve"> e</w:t>
        </w:r>
      </w:ins>
      <w:del w:id="131" w:author="mma" w:date="2017-08-02T14:14:00Z">
        <w:r w:rsidRPr="00C7009B" w:rsidDel="00B81674">
          <w:rPr>
            <w:rFonts w:ascii="Times New Roman" w:hAnsi="Times New Roman"/>
            <w:sz w:val="24"/>
            <w:szCs w:val="24"/>
          </w:rPr>
          <w:delText>,</w:delText>
        </w:r>
      </w:del>
      <w:r w:rsidRPr="00C7009B">
        <w:rPr>
          <w:rFonts w:ascii="Times New Roman" w:hAnsi="Times New Roman"/>
          <w:sz w:val="24"/>
          <w:szCs w:val="24"/>
        </w:rPr>
        <w:t xml:space="preserve"> Estados </w:t>
      </w:r>
      <w:del w:id="132" w:author="mma" w:date="2017-08-02T14:14:00Z">
        <w:r w:rsidRPr="00C7009B" w:rsidDel="00B81674">
          <w:rPr>
            <w:rFonts w:ascii="Times New Roman" w:hAnsi="Times New Roman"/>
            <w:sz w:val="24"/>
            <w:szCs w:val="24"/>
          </w:rPr>
          <w:delText xml:space="preserve">e </w:delText>
        </w:r>
      </w:del>
      <w:ins w:id="133" w:author="mma" w:date="2017-08-02T14:14:00Z">
        <w:r w:rsidR="00B81674">
          <w:rPr>
            <w:rFonts w:ascii="Times New Roman" w:hAnsi="Times New Roman"/>
            <w:sz w:val="24"/>
            <w:szCs w:val="24"/>
          </w:rPr>
          <w:t>ou</w:t>
        </w:r>
        <w:r w:rsidR="00B81674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Distrito Federal.</w:t>
      </w:r>
    </w:p>
    <w:p w:rsidR="00B1760D" w:rsidRPr="00C7009B" w:rsidRDefault="00B1760D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Del="00B1760D" w:rsidRDefault="00B071B2" w:rsidP="00B071B2">
      <w:pPr>
        <w:spacing w:after="0" w:line="360" w:lineRule="auto"/>
        <w:jc w:val="both"/>
        <w:rPr>
          <w:del w:id="134" w:author="mma" w:date="2017-08-02T12:07:00Z"/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§1° Os Atos Regulatórios mencionados no caput deste artigo contemplarão as avaliações hidrológicas integradas definidas no art. 4° desta Resolução e constituir-se-ão em diretrizes e critérios para emissão de outorgas de direito de uso de recursos hídricos superficiais e subterrâneos.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§2°</w:t>
      </w:r>
      <w:ins w:id="135" w:author="mma" w:date="2017-08-02T15:29:00Z">
        <w:r w:rsidR="00CA35BC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 deste artigo, os órgãos gestores de recursos hídricos dos Estados ou do Distrito Federal deverão considerar as contribuições </w:t>
      </w:r>
      <w:del w:id="136" w:author="mma" w:date="2017-08-02T15:31:00Z">
        <w:r w:rsidRPr="00C7009B" w:rsidDel="00CA35BC">
          <w:rPr>
            <w:rFonts w:ascii="Times New Roman" w:hAnsi="Times New Roman"/>
            <w:sz w:val="24"/>
            <w:szCs w:val="24"/>
          </w:rPr>
          <w:delText>dos fluxos</w:delText>
        </w:r>
      </w:del>
      <w:ins w:id="137" w:author="mma" w:date="2017-08-02T15:31:00Z">
        <w:r w:rsidR="00CA35BC">
          <w:rPr>
            <w:rFonts w:ascii="Times New Roman" w:hAnsi="Times New Roman"/>
            <w:sz w:val="24"/>
            <w:szCs w:val="24"/>
          </w:rPr>
          <w:t>das vazões</w:t>
        </w:r>
      </w:ins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§3°</w:t>
      </w:r>
      <w:ins w:id="138" w:author="mma" w:date="2017-08-02T15:36:00Z">
        <w:r w:rsidR="00B34C39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II deste artigo, os órgãos gestores de recursos hídricos dos Estados e do Distrito Federal, envolvidos, </w:t>
      </w:r>
      <w:r w:rsidRPr="00B34C39">
        <w:rPr>
          <w:rFonts w:ascii="Times New Roman" w:hAnsi="Times New Roman"/>
          <w:sz w:val="24"/>
          <w:szCs w:val="24"/>
        </w:rPr>
        <w:t>articular-se-ão</w:t>
      </w:r>
      <w:r w:rsidRPr="00C7009B">
        <w:rPr>
          <w:rFonts w:ascii="Times New Roman" w:hAnsi="Times New Roman"/>
          <w:sz w:val="24"/>
          <w:szCs w:val="24"/>
        </w:rPr>
        <w:t xml:space="preserve"> entre si </w:t>
      </w:r>
      <w:r w:rsidRPr="00C7009B">
        <w:rPr>
          <w:rFonts w:ascii="Times New Roman" w:hAnsi="Times New Roman"/>
          <w:sz w:val="24"/>
          <w:szCs w:val="24"/>
        </w:rPr>
        <w:lastRenderedPageBreak/>
        <w:t xml:space="preserve">com vistas considerar as contribuições </w:t>
      </w:r>
      <w:del w:id="139" w:author="mma" w:date="2017-08-02T15:44:00Z">
        <w:r w:rsidRPr="00C7009B" w:rsidDel="003C4BAB">
          <w:rPr>
            <w:rFonts w:ascii="Times New Roman" w:hAnsi="Times New Roman"/>
            <w:sz w:val="24"/>
            <w:szCs w:val="24"/>
          </w:rPr>
          <w:delText>dos fluxos</w:delText>
        </w:r>
      </w:del>
      <w:ins w:id="140" w:author="mma" w:date="2017-08-02T15:44:00Z">
        <w:r w:rsidR="003C4BAB">
          <w:rPr>
            <w:rFonts w:ascii="Times New Roman" w:hAnsi="Times New Roman"/>
            <w:sz w:val="24"/>
            <w:szCs w:val="24"/>
          </w:rPr>
          <w:t>das vazões</w:t>
        </w:r>
      </w:ins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§4° Na elaboração de Atos Regulatórios descritos no Inciso III deste artigo, a ANA articular-se-á com as autoridades outorgantes dos Estados e do Distrito Federal com vistas a considerar as contribuições diretas dos fluxos de base dos aquíferos à disponibilidade superficial, de forma a garantir a sustentabilidade do sistema hídrico.</w:t>
      </w:r>
    </w:p>
    <w:p w:rsidR="00B071B2" w:rsidRDefault="00B071B2" w:rsidP="00B071B2">
      <w:pPr>
        <w:spacing w:after="0" w:line="360" w:lineRule="auto"/>
        <w:ind w:left="426" w:hanging="426"/>
        <w:jc w:val="both"/>
        <w:rPr>
          <w:ins w:id="141" w:author="mma" w:date="2017-08-02T16:16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§5° Os </w:t>
      </w:r>
      <w:r w:rsidRPr="001C5A9A">
        <w:rPr>
          <w:rFonts w:ascii="Times New Roman" w:hAnsi="Times New Roman"/>
          <w:sz w:val="24"/>
          <w:szCs w:val="24"/>
          <w:highlight w:val="yellow"/>
          <w:rPrChange w:id="142" w:author="mma" w:date="2017-08-02T15:47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C7009B">
        <w:rPr>
          <w:rFonts w:ascii="Times New Roman" w:hAnsi="Times New Roman"/>
          <w:sz w:val="24"/>
          <w:szCs w:val="24"/>
        </w:rPr>
        <w:t xml:space="preserve"> para gestão integrada de recursos hídricos superficiais e subterrâneos deverão ser definidos por bacia hidrográfica, ou trecho dela, considerando </w:t>
      </w:r>
      <w:ins w:id="143" w:author="mma" w:date="2017-08-02T15:46:00Z">
        <w:r w:rsidR="003F6A19">
          <w:rPr>
            <w:rFonts w:ascii="Times New Roman" w:hAnsi="Times New Roman"/>
            <w:sz w:val="24"/>
            <w:szCs w:val="24"/>
          </w:rPr>
          <w:t xml:space="preserve">os </w:t>
        </w:r>
      </w:ins>
      <w:r w:rsidRPr="00C7009B">
        <w:rPr>
          <w:rFonts w:ascii="Times New Roman" w:hAnsi="Times New Roman"/>
          <w:sz w:val="24"/>
          <w:szCs w:val="24"/>
        </w:rPr>
        <w:t>aquífero</w:t>
      </w:r>
      <w:ins w:id="144" w:author="mma" w:date="2017-08-02T15:46:00Z">
        <w:r w:rsidR="003F6A19">
          <w:rPr>
            <w:rFonts w:ascii="Times New Roman" w:hAnsi="Times New Roman"/>
            <w:sz w:val="24"/>
            <w:szCs w:val="24"/>
          </w:rPr>
          <w:t>s</w:t>
        </w:r>
      </w:ins>
      <w:r w:rsidRPr="00C7009B">
        <w:rPr>
          <w:rFonts w:ascii="Times New Roman" w:hAnsi="Times New Roman"/>
          <w:sz w:val="24"/>
          <w:szCs w:val="24"/>
        </w:rPr>
        <w:t xml:space="preserve"> ou sistemas aquíferos existentes.</w:t>
      </w:r>
    </w:p>
    <w:p w:rsidR="000917C2" w:rsidRDefault="000917C2">
      <w:pPr>
        <w:pStyle w:val="PargrafodaLista"/>
        <w:spacing w:after="0" w:line="360" w:lineRule="auto"/>
        <w:jc w:val="both"/>
        <w:rPr>
          <w:ins w:id="145" w:author="mma" w:date="2017-08-02T16:16:00Z"/>
          <w:rFonts w:ascii="Times New Roman" w:hAnsi="Times New Roman"/>
          <w:sz w:val="24"/>
          <w:szCs w:val="24"/>
        </w:rPr>
        <w:pPrChange w:id="146" w:author="mma" w:date="2017-08-02T16:16:00Z">
          <w:pPr>
            <w:spacing w:after="0" w:line="360" w:lineRule="auto"/>
            <w:ind w:left="426" w:hanging="426"/>
            <w:jc w:val="both"/>
          </w:pPr>
        </w:pPrChange>
      </w:pPr>
    </w:p>
    <w:p w:rsidR="000917C2" w:rsidRPr="000917C2" w:rsidDel="000917C2" w:rsidRDefault="000917C2">
      <w:pPr>
        <w:spacing w:after="0" w:line="360" w:lineRule="auto"/>
        <w:jc w:val="both"/>
        <w:rPr>
          <w:del w:id="147" w:author="mma" w:date="2017-08-02T16:22:00Z"/>
          <w:rFonts w:ascii="Times New Roman" w:hAnsi="Times New Roman"/>
          <w:sz w:val="24"/>
          <w:szCs w:val="24"/>
          <w:rPrChange w:id="148" w:author="mma" w:date="2017-08-02T16:19:00Z">
            <w:rPr>
              <w:del w:id="149" w:author="mma" w:date="2017-08-02T16:22:00Z"/>
            </w:rPr>
          </w:rPrChange>
        </w:rPr>
        <w:pPrChange w:id="150" w:author="mma" w:date="2017-08-02T16:19:00Z">
          <w:pPr>
            <w:spacing w:after="0" w:line="360" w:lineRule="auto"/>
            <w:ind w:left="426" w:hanging="426"/>
            <w:jc w:val="both"/>
          </w:pPr>
        </w:pPrChange>
      </w:pPr>
    </w:p>
    <w:p w:rsidR="00865BC8" w:rsidRDefault="00B071B2" w:rsidP="00B071B2">
      <w:pPr>
        <w:spacing w:after="0" w:line="360" w:lineRule="auto"/>
        <w:ind w:left="426" w:hanging="426"/>
        <w:jc w:val="both"/>
        <w:rPr>
          <w:ins w:id="151" w:author="mma" w:date="2017-08-02T16:14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§6° Os </w:t>
      </w:r>
      <w:r w:rsidRPr="001C5A9A">
        <w:rPr>
          <w:rFonts w:ascii="Times New Roman" w:hAnsi="Times New Roman"/>
          <w:sz w:val="24"/>
          <w:szCs w:val="24"/>
          <w:highlight w:val="yellow"/>
          <w:rPrChange w:id="152" w:author="mma" w:date="2017-08-02T15:47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C7009B">
        <w:rPr>
          <w:rFonts w:ascii="Times New Roman" w:hAnsi="Times New Roman"/>
          <w:sz w:val="24"/>
          <w:szCs w:val="24"/>
        </w:rPr>
        <w:t xml:space="preserve"> serão formalizados em </w:t>
      </w:r>
      <w:r w:rsidRPr="00923DED">
        <w:rPr>
          <w:rFonts w:ascii="Times New Roman" w:hAnsi="Times New Roman"/>
          <w:sz w:val="24"/>
          <w:szCs w:val="24"/>
        </w:rPr>
        <w:t>Atos Administrativos, devendo ser conjuntos quando envolverem mais de uma autoridade outorgante</w:t>
      </w:r>
      <w:ins w:id="153" w:author="mma" w:date="2017-08-02T15:48:00Z">
        <w:r w:rsidR="00B727EF">
          <w:rPr>
            <w:rFonts w:ascii="Times New Roman" w:hAnsi="Times New Roman"/>
            <w:sz w:val="24"/>
            <w:szCs w:val="24"/>
          </w:rPr>
          <w:t xml:space="preserve">, </w:t>
        </w:r>
        <w:r w:rsidR="00B727EF" w:rsidRPr="000917C2">
          <w:rPr>
            <w:rFonts w:ascii="Times New Roman" w:hAnsi="Times New Roman"/>
            <w:sz w:val="24"/>
            <w:szCs w:val="24"/>
            <w:highlight w:val="yellow"/>
            <w:rPrChange w:id="154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ouvidos comitês de bacias hidrográficas </w:t>
        </w:r>
      </w:ins>
      <w:ins w:id="155" w:author="mma" w:date="2017-08-02T15:50:00Z">
        <w:r w:rsidR="001E093C" w:rsidRPr="000917C2">
          <w:rPr>
            <w:rFonts w:ascii="Times New Roman" w:hAnsi="Times New Roman"/>
            <w:sz w:val="24"/>
            <w:szCs w:val="24"/>
            <w:highlight w:val="yellow"/>
            <w:rPrChange w:id="156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e conselhos, </w:t>
        </w:r>
      </w:ins>
      <w:ins w:id="157" w:author="mma" w:date="2017-08-02T15:48:00Z">
        <w:r w:rsidR="00B727EF" w:rsidRPr="000917C2">
          <w:rPr>
            <w:rFonts w:ascii="Times New Roman" w:hAnsi="Times New Roman"/>
            <w:sz w:val="24"/>
            <w:szCs w:val="24"/>
            <w:highlight w:val="yellow"/>
            <w:rPrChange w:id="158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>quando couber.</w:t>
        </w:r>
      </w:ins>
      <w:ins w:id="159" w:author="mma" w:date="2017-08-02T16:08:00Z">
        <w:r w:rsidR="00865BC8">
          <w:rPr>
            <w:rFonts w:ascii="Times New Roman" w:hAnsi="Times New Roman"/>
            <w:sz w:val="24"/>
            <w:szCs w:val="24"/>
          </w:rPr>
          <w:t xml:space="preserve"> </w:t>
        </w:r>
      </w:ins>
    </w:p>
    <w:p w:rsidR="00865BC8" w:rsidRDefault="00865BC8" w:rsidP="00B071B2">
      <w:pPr>
        <w:spacing w:after="0" w:line="360" w:lineRule="auto"/>
        <w:ind w:left="426" w:hanging="426"/>
        <w:jc w:val="both"/>
        <w:rPr>
          <w:ins w:id="160" w:author="mma" w:date="2017-08-02T16:13:00Z"/>
          <w:rFonts w:ascii="Times New Roman" w:hAnsi="Times New Roman"/>
          <w:sz w:val="24"/>
          <w:szCs w:val="24"/>
        </w:rPr>
      </w:pPr>
    </w:p>
    <w:p w:rsidR="00B071B2" w:rsidRPr="00C7009B" w:rsidRDefault="00865BC8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ins w:id="161" w:author="mma" w:date="2017-08-02T16:08:00Z">
        <w:r>
          <w:rPr>
            <w:rFonts w:ascii="Times New Roman" w:hAnsi="Times New Roman"/>
            <w:sz w:val="24"/>
            <w:szCs w:val="24"/>
          </w:rPr>
          <w:t xml:space="preserve">(submeter a CTIL </w:t>
        </w:r>
      </w:ins>
      <w:ins w:id="162" w:author="mma" w:date="2017-08-02T16:13:00Z">
        <w:r>
          <w:rPr>
            <w:rFonts w:ascii="Times New Roman" w:hAnsi="Times New Roman"/>
            <w:sz w:val="24"/>
            <w:szCs w:val="24"/>
          </w:rPr>
          <w:t>–</w:t>
        </w:r>
      </w:ins>
      <w:ins w:id="163" w:author="mma" w:date="2017-08-02T16:08:00Z">
        <w:r>
          <w:rPr>
            <w:rFonts w:ascii="Times New Roman" w:hAnsi="Times New Roman"/>
            <w:sz w:val="24"/>
            <w:szCs w:val="24"/>
          </w:rPr>
          <w:t xml:space="preserve"> na legislaç</w:t>
        </w:r>
      </w:ins>
      <w:ins w:id="164" w:author="mma" w:date="2017-08-02T16:13:00Z">
        <w:r>
          <w:rPr>
            <w:rFonts w:ascii="Times New Roman" w:hAnsi="Times New Roman"/>
            <w:sz w:val="24"/>
            <w:szCs w:val="24"/>
          </w:rPr>
          <w:t>ão legal e infralegal o que cabe aos CBHS na emiss</w:t>
        </w:r>
      </w:ins>
      <w:ins w:id="165" w:author="mma" w:date="2017-08-02T16:14:00Z">
        <w:r>
          <w:rPr>
            <w:rFonts w:ascii="Times New Roman" w:hAnsi="Times New Roman"/>
            <w:sz w:val="24"/>
            <w:szCs w:val="24"/>
          </w:rPr>
          <w:t>ão de outorga.</w:t>
        </w:r>
      </w:ins>
      <w:del w:id="166" w:author="mma" w:date="2017-08-02T15:48:00Z">
        <w:r w:rsidR="00B071B2" w:rsidRPr="00923DED" w:rsidDel="00B727EF">
          <w:rPr>
            <w:rFonts w:ascii="Times New Roman" w:hAnsi="Times New Roman"/>
            <w:sz w:val="24"/>
            <w:szCs w:val="24"/>
          </w:rPr>
          <w:delText>.</w:delText>
        </w:r>
      </w:del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Del="009D6BCB" w:rsidRDefault="007F0C6D" w:rsidP="00B071B2">
      <w:pPr>
        <w:spacing w:after="0" w:line="360" w:lineRule="auto"/>
        <w:ind w:left="426" w:hanging="426"/>
        <w:jc w:val="both"/>
        <w:rPr>
          <w:del w:id="167" w:author="mma" w:date="2017-08-02T14:01:00Z"/>
          <w:rFonts w:ascii="Times New Roman" w:hAnsi="Times New Roman"/>
          <w:sz w:val="24"/>
          <w:szCs w:val="24"/>
        </w:rPr>
      </w:pPr>
      <w:del w:id="168" w:author="mma" w:date="2017-08-02T14:01:00Z">
        <w:r w:rsidRPr="00565B91" w:rsidDel="009D6BCB">
          <w:rPr>
            <w:rFonts w:ascii="Times New Roman" w:hAnsi="Times New Roman"/>
            <w:sz w:val="24"/>
            <w:szCs w:val="24"/>
            <w:highlight w:val="yellow"/>
          </w:rPr>
          <w:delText>*Atos administrativos: Resolução, Resolução Conjunta, Marco Regulatório</w:delText>
        </w:r>
      </w:del>
    </w:p>
    <w:p w:rsidR="00F66F88" w:rsidRPr="003667CA" w:rsidDel="009D6BCB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del w:id="169" w:author="mma" w:date="2017-08-02T14:01:00Z"/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Del="00D8429D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del w:id="170" w:author="mma" w:date="2017-08-02T11:53:00Z"/>
          <w:rFonts w:ascii="Times New Roman" w:eastAsia="Times New Roman" w:hAnsi="Times New Roman"/>
          <w:sz w:val="24"/>
          <w:szCs w:val="24"/>
          <w:lang w:eastAsia="pt-BR"/>
        </w:rPr>
      </w:pPr>
      <w:del w:id="171" w:author="mma" w:date="2017-08-02T11:53:00Z"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>Art</w:delText>
        </w:r>
        <w:r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>.6°</w:delText>
        </w:r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No planejamento e na implantação de </w:delText>
        </w:r>
        <w:r w:rsidRPr="00F66F88" w:rsidDel="00D8429D">
          <w:rPr>
            <w:rFonts w:ascii="Times New Roman" w:hAnsi="Times New Roman"/>
            <w:color w:val="FF0000"/>
            <w:sz w:val="24"/>
            <w:szCs w:val="24"/>
          </w:rPr>
          <w:delText>novos pontos de monitoramento fluviométrico nas bacias hidrográficas</w:delText>
        </w:r>
        <w:r w:rsidRPr="00565B91" w:rsidDel="00D8429D">
          <w:rPr>
            <w:rFonts w:ascii="Times New Roman" w:hAnsi="Times New Roman"/>
            <w:sz w:val="24"/>
            <w:szCs w:val="24"/>
          </w:rPr>
          <w:delText>,</w:delText>
        </w:r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deverão ser considerados os aquíferos existentes para que a contribuição subterrânea possa ser corretamente medida. </w:delText>
        </w:r>
      </w:del>
    </w:p>
    <w:p w:rsidR="002A3FAC" w:rsidRPr="003667CA" w:rsidRDefault="002A3FAC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7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º No gerenciamento dos aquíferos </w:t>
      </w:r>
      <w:del w:id="172" w:author="mma" w:date="2017-08-02T16:30:00Z">
        <w:r w:rsidRPr="003667CA" w:rsidDel="001E4CD4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e </w:delText>
        </w:r>
      </w:del>
      <w:ins w:id="173" w:author="mma" w:date="2017-08-02T16:30:00Z">
        <w:r w:rsidR="001E4CD4">
          <w:rPr>
            <w:rFonts w:ascii="Times New Roman" w:eastAsia="Times New Roman" w:hAnsi="Times New Roman"/>
            <w:sz w:val="24"/>
            <w:szCs w:val="24"/>
            <w:lang w:eastAsia="pt-BR"/>
          </w:rPr>
          <w:t>ou</w:t>
        </w:r>
        <w:r w:rsidR="001E4CD4" w:rsidRPr="003667CA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</w:t>
        </w:r>
      </w:ins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sistemas aquíferos interestaduais os órgãos gestores de recursos hídricos dos Estados e Distrito Federal poderão se articular com a Agência Na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cional de Águas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a gestão compartilhada e integrada.</w:t>
      </w:r>
    </w:p>
    <w:p w:rsidR="00EA1D1B" w:rsidRDefault="00EA1D1B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Pr="00340482" w:rsidRDefault="00EA1D1B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74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  <w:r w:rsidRP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75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>Art. 7º</w:t>
      </w:r>
      <w:r w:rsid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</w:rPr>
        <w:t xml:space="preserve"> (A)</w:t>
      </w:r>
      <w:r w:rsidRP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76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 A União</w:t>
      </w:r>
      <w:r w:rsidR="00FE2D7D" w:rsidRP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77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, em articulação com os estados e distrito federal, </w:t>
      </w:r>
      <w:r w:rsidRP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78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deverá desenvolver e incentivar estudos em aquíferos interestaduais e </w:t>
      </w:r>
      <w:proofErr w:type="spellStart"/>
      <w:r w:rsidRP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79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>transfronteiriços</w:t>
      </w:r>
      <w:proofErr w:type="spellEnd"/>
      <w:r w:rsidRP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80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 com o objetivo de conhecer a contribuição do fluxo de base dos aquíferos para os rios de domínio da União.</w:t>
      </w:r>
    </w:p>
    <w:p w:rsidR="00340482" w:rsidRPr="00340482" w:rsidRDefault="00340482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81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340482" w:rsidRPr="00340482" w:rsidRDefault="00340482" w:rsidP="0034048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82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>Art. 7º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pt-BR"/>
        </w:rPr>
        <w:t xml:space="preserve"> (B)</w:t>
      </w:r>
      <w:r w:rsidRP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183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 A União, em articulação com os estados e distrito federal, priorizará o desenvolvimento e o incentivo de estudos em aquíferos com o objetivo de conhecer a contribuição do fluxo de base dos aquíferos para os rios de domínio da União.</w:t>
      </w:r>
    </w:p>
    <w:p w:rsidR="009718F9" w:rsidRDefault="009718F9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9718F9" w:rsidRPr="009718F9" w:rsidRDefault="009718F9" w:rsidP="009718F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 xml:space="preserve">Parágrafo Único: </w:t>
      </w:r>
      <w:r w:rsidR="00FE2D7D">
        <w:rPr>
          <w:rFonts w:ascii="Times New Roman" w:eastAsia="Times New Roman" w:hAnsi="Times New Roman"/>
          <w:sz w:val="24"/>
          <w:szCs w:val="24"/>
          <w:lang w:eastAsia="pt-BR"/>
        </w:rPr>
        <w:t>A união deverá se articular com o</w:t>
      </w:r>
      <w:r w:rsidRPr="009718F9">
        <w:rPr>
          <w:rFonts w:ascii="Times New Roman" w:eastAsia="Times New Roman" w:hAnsi="Times New Roman"/>
          <w:sz w:val="24"/>
          <w:szCs w:val="24"/>
          <w:lang w:eastAsia="pt-BR"/>
        </w:rPr>
        <w:t xml:space="preserve">s Estados </w:t>
      </w:r>
      <w:r w:rsidRPr="00FE2D7D">
        <w:rPr>
          <w:rFonts w:ascii="Times New Roman" w:eastAsia="Times New Roman" w:hAnsi="Times New Roman"/>
          <w:strike/>
          <w:sz w:val="24"/>
          <w:szCs w:val="24"/>
          <w:lang w:eastAsia="pt-BR"/>
          <w:rPrChange w:id="184" w:author="mma" w:date="2017-08-02T16:59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>poderão se articular</w:t>
      </w:r>
      <w:r w:rsidRPr="009718F9">
        <w:rPr>
          <w:rFonts w:ascii="Times New Roman" w:eastAsia="Times New Roman" w:hAnsi="Times New Roman"/>
          <w:sz w:val="24"/>
          <w:szCs w:val="24"/>
          <w:lang w:eastAsia="pt-BR"/>
        </w:rPr>
        <w:t xml:space="preserve"> para o desenvolvimento de estudos e pesquisas sobre a conectividade entre águas superficiais e subterrâneas visando ao fortalecimento da gestão integrada dos recursos hídricos superficiais e subterrâneos.</w:t>
      </w:r>
    </w:p>
    <w:p w:rsidR="00EA1D1B" w:rsidRDefault="00EA1D1B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A1D1B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:rsidR="00EA1D1B" w:rsidRDefault="00EA1D1B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Art. 7</w:t>
      </w:r>
      <w:r w:rsidR="008B4C5A">
        <w:rPr>
          <w:rFonts w:ascii="Times New Roman" w:eastAsia="Times New Roman" w:hAnsi="Times New Roman"/>
          <w:sz w:val="24"/>
          <w:szCs w:val="24"/>
          <w:lang w:eastAsia="pt-BR"/>
        </w:rPr>
        <w:t>(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B</w:t>
      </w:r>
      <w:r w:rsidR="008B4C5A">
        <w:rPr>
          <w:rFonts w:ascii="Times New Roman" w:eastAsia="Times New Roman" w:hAnsi="Times New Roman"/>
          <w:sz w:val="24"/>
          <w:szCs w:val="24"/>
          <w:lang w:eastAsia="pt-BR"/>
        </w:rPr>
        <w:t>)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</w:t>
      </w:r>
      <w:r w:rsidR="00FE2D7D">
        <w:rPr>
          <w:rFonts w:ascii="Times New Roman" w:eastAsia="Times New Roman" w:hAnsi="Times New Roman"/>
          <w:sz w:val="24"/>
          <w:szCs w:val="24"/>
          <w:lang w:eastAsia="pt-BR"/>
        </w:rPr>
        <w:t>A união e os</w:t>
      </w:r>
      <w:r w:rsidRPr="00EA1D1B">
        <w:rPr>
          <w:rFonts w:ascii="Times New Roman" w:eastAsia="Times New Roman" w:hAnsi="Times New Roman"/>
          <w:sz w:val="24"/>
          <w:szCs w:val="24"/>
          <w:lang w:eastAsia="pt-BR"/>
        </w:rPr>
        <w:t xml:space="preserve"> Estados poderão se articular para o desenvolvimento de estudos e pesquisas sobre a conectividade entre águas superficiais e subterrâneas visando ao fortalecimento da gestão integrada dos recursos hídricos superficiais e subterrâneos.</w:t>
      </w:r>
    </w:p>
    <w:p w:rsidR="00EA1D1B" w:rsidRPr="00EA1D1B" w:rsidRDefault="00EA1D1B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Pr="00EA1D1B" w:rsidDel="00340482" w:rsidRDefault="00EA1D1B" w:rsidP="00F66F88">
      <w:pPr>
        <w:spacing w:after="0" w:line="360" w:lineRule="auto"/>
        <w:jc w:val="both"/>
        <w:rPr>
          <w:del w:id="185" w:author="mma" w:date="2017-08-02T17:15:00Z"/>
          <w:rFonts w:ascii="Times New Roman" w:eastAsia="Times New Roman" w:hAnsi="Times New Roman"/>
          <w:sz w:val="24"/>
          <w:szCs w:val="24"/>
          <w:lang w:val="x-none" w:eastAsia="pt-BR"/>
          <w:rPrChange w:id="186" w:author="mma" w:date="2017-08-02T16:43:00Z">
            <w:rPr>
              <w:del w:id="187" w:author="mma" w:date="2017-08-02T17:15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ins w:id="188" w:author="mma" w:date="2017-08-02T16:39:00Z"/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8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º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 União, em articulação com os órgãos gestores estaduais</w:t>
      </w:r>
      <w:ins w:id="189" w:author="mma" w:date="2017-08-02T16:30:00Z">
        <w:r w:rsidR="001E4CD4">
          <w:rPr>
            <w:rFonts w:ascii="Times New Roman" w:eastAsia="Times New Roman" w:hAnsi="Times New Roman"/>
            <w:color w:val="FF0000"/>
            <w:sz w:val="24"/>
            <w:szCs w:val="24"/>
            <w:lang w:eastAsia="pt-BR"/>
          </w:rPr>
          <w:t xml:space="preserve"> e distrital</w:t>
        </w:r>
      </w:ins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de recursos hídricos, desempenhará as tratativas necessárias nas relações bi e multilaterais envolvendo aquíferos ou sistemas aquíferos </w:t>
      </w:r>
      <w:proofErr w:type="spellStart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transfronteiriços</w:t>
      </w:r>
      <w:proofErr w:type="spellEnd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EA1D1B" w:rsidRPr="00F66F88" w:rsidRDefault="00EA1D1B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E54979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9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="00565B91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2D7EE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Fica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priorizado o desenvolvimento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de estudos e a definição de normativos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com vistas a</w:t>
      </w:r>
      <w:r w:rsidR="00F67C5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em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bacias hidrográficas definidas como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prioritárias para a elaboração, atualização ou implementação de planos de recursos hídricos.</w:t>
      </w:r>
    </w:p>
    <w:p w:rsidR="00F66F88" w:rsidRPr="003667CA" w:rsidRDefault="00F66F88" w:rsidP="00F66F88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trike/>
          <w:sz w:val="24"/>
          <w:szCs w:val="24"/>
          <w:lang w:eastAsia="en-US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0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Esta Resolução entra em vigor na data de sua publicação.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66F88" w:rsidRPr="003667CA" w:rsidTr="00977E25">
        <w:tc>
          <w:tcPr>
            <w:tcW w:w="4685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</w:tc>
      </w:tr>
    </w:tbl>
    <w:p w:rsidR="00F66F88" w:rsidRPr="00F66F88" w:rsidRDefault="00F66F88" w:rsidP="00F66F88">
      <w:pPr>
        <w:spacing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JOSÉ SARNEY FILHO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JAIR VIEIRA TANNÚS JUNIOR</w:t>
      </w:r>
    </w:p>
    <w:p w:rsidR="0025328F" w:rsidRDefault="0025328F"/>
    <w:sectPr w:rsidR="0025328F" w:rsidSect="00B81D43">
      <w:footerReference w:type="default" r:id="rId9"/>
      <w:pgSz w:w="11906" w:h="16838"/>
      <w:pgMar w:top="1134" w:right="1134" w:bottom="680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859" w:rsidRDefault="00EE1859">
      <w:pPr>
        <w:spacing w:after="0" w:line="240" w:lineRule="auto"/>
      </w:pPr>
      <w:r>
        <w:separator/>
      </w:r>
    </w:p>
  </w:endnote>
  <w:endnote w:type="continuationSeparator" w:id="0">
    <w:p w:rsidR="00EE1859" w:rsidRDefault="00EE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D43" w:rsidRDefault="00B81D43">
    <w:pPr>
      <w:pStyle w:val="Rodap"/>
      <w:jc w:val="center"/>
    </w:pPr>
  </w:p>
  <w:p w:rsidR="00C33C55" w:rsidRPr="00B33A16" w:rsidRDefault="002F18CF">
    <w:pPr>
      <w:pStyle w:val="Rodap"/>
      <w:jc w:val="center"/>
    </w:pPr>
    <w:r>
      <w:t xml:space="preserve">Proposta Resolução Gestão Integrada -  Reunião Conjunta </w:t>
    </w:r>
    <w:r w:rsidR="00D72B88">
      <w:t>02</w:t>
    </w:r>
    <w:r w:rsidR="00D90D60">
      <w:t>/</w:t>
    </w:r>
    <w:r w:rsidR="00D72B88">
      <w:t>agosto</w:t>
    </w:r>
    <w:r w:rsidR="00D90D60">
      <w:t>/</w:t>
    </w:r>
    <w:r w:rsidRPr="00B33A16">
      <w:t>1</w:t>
    </w:r>
    <w:r w:rsidR="00D90D60">
      <w:t>7</w:t>
    </w:r>
  </w:p>
  <w:p w:rsidR="0082734E" w:rsidRPr="0082734E" w:rsidRDefault="00E17C37">
    <w:pPr>
      <w:pStyle w:val="Rodap"/>
      <w:jc w:val="center"/>
    </w:pPr>
  </w:p>
  <w:p w:rsidR="002725B4" w:rsidRDefault="00E17C37">
    <w:pPr>
      <w:pStyle w:val="Rodap"/>
      <w:jc w:val="center"/>
    </w:pPr>
  </w:p>
  <w:p w:rsidR="00E14AAE" w:rsidRPr="005241B2" w:rsidRDefault="00E17C37" w:rsidP="005241B2">
    <w:pPr>
      <w:pStyle w:val="Rodap"/>
      <w:jc w:val="both"/>
      <w:rPr>
        <w:b/>
        <w:color w:val="7030A0"/>
        <w:sz w:val="20"/>
        <w:szCs w:val="20"/>
      </w:rPr>
    </w:pPr>
  </w:p>
  <w:p w:rsidR="007F39A8" w:rsidRPr="005241B2" w:rsidRDefault="00E17C37" w:rsidP="005241B2">
    <w:pPr>
      <w:pStyle w:val="Rodap"/>
      <w:jc w:val="both"/>
      <w:rPr>
        <w:sz w:val="20"/>
        <w:szCs w:val="20"/>
      </w:rPr>
    </w:pPr>
  </w:p>
  <w:p w:rsidR="00F022FB" w:rsidRDefault="00E17C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859" w:rsidRDefault="00EE1859">
      <w:pPr>
        <w:spacing w:after="0" w:line="240" w:lineRule="auto"/>
      </w:pPr>
      <w:r>
        <w:separator/>
      </w:r>
    </w:p>
  </w:footnote>
  <w:footnote w:type="continuationSeparator" w:id="0">
    <w:p w:rsidR="00EE1859" w:rsidRDefault="00EE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6A6B0E"/>
    <w:multiLevelType w:val="hybridMultilevel"/>
    <w:tmpl w:val="822EB1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C17C3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ma">
    <w15:presenceInfo w15:providerId="None" w15:userId="m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88"/>
    <w:rsid w:val="00002528"/>
    <w:rsid w:val="00014EB6"/>
    <w:rsid w:val="000357C5"/>
    <w:rsid w:val="000606C4"/>
    <w:rsid w:val="000804F0"/>
    <w:rsid w:val="000876EA"/>
    <w:rsid w:val="000917C2"/>
    <w:rsid w:val="000C50E3"/>
    <w:rsid w:val="000D769E"/>
    <w:rsid w:val="000F63FA"/>
    <w:rsid w:val="00151290"/>
    <w:rsid w:val="001516A3"/>
    <w:rsid w:val="00191851"/>
    <w:rsid w:val="0019464F"/>
    <w:rsid w:val="001954A4"/>
    <w:rsid w:val="001A6E13"/>
    <w:rsid w:val="001B0424"/>
    <w:rsid w:val="001C5A9A"/>
    <w:rsid w:val="001D7127"/>
    <w:rsid w:val="001E093C"/>
    <w:rsid w:val="001E4CD4"/>
    <w:rsid w:val="00225625"/>
    <w:rsid w:val="00227D4C"/>
    <w:rsid w:val="0025328F"/>
    <w:rsid w:val="00266A4C"/>
    <w:rsid w:val="002A3FAC"/>
    <w:rsid w:val="002C41BC"/>
    <w:rsid w:val="002F18CF"/>
    <w:rsid w:val="002F1BA2"/>
    <w:rsid w:val="00300BBF"/>
    <w:rsid w:val="00301B27"/>
    <w:rsid w:val="00340482"/>
    <w:rsid w:val="00343C6D"/>
    <w:rsid w:val="00345720"/>
    <w:rsid w:val="00356FCB"/>
    <w:rsid w:val="00372F43"/>
    <w:rsid w:val="00385AA6"/>
    <w:rsid w:val="003B53EF"/>
    <w:rsid w:val="003B79FE"/>
    <w:rsid w:val="003C4BAB"/>
    <w:rsid w:val="003F3070"/>
    <w:rsid w:val="003F6A19"/>
    <w:rsid w:val="0041657A"/>
    <w:rsid w:val="004226BC"/>
    <w:rsid w:val="00430023"/>
    <w:rsid w:val="00434CFA"/>
    <w:rsid w:val="00440E02"/>
    <w:rsid w:val="00470AA4"/>
    <w:rsid w:val="004902C5"/>
    <w:rsid w:val="00490739"/>
    <w:rsid w:val="0049663E"/>
    <w:rsid w:val="004A54E9"/>
    <w:rsid w:val="004B39B8"/>
    <w:rsid w:val="004E1A9F"/>
    <w:rsid w:val="004E3A51"/>
    <w:rsid w:val="004E3B97"/>
    <w:rsid w:val="004E6114"/>
    <w:rsid w:val="004F5213"/>
    <w:rsid w:val="004F67BB"/>
    <w:rsid w:val="00504C7C"/>
    <w:rsid w:val="00505A35"/>
    <w:rsid w:val="00516B48"/>
    <w:rsid w:val="00565B91"/>
    <w:rsid w:val="00592293"/>
    <w:rsid w:val="005A02A8"/>
    <w:rsid w:val="005A5A8D"/>
    <w:rsid w:val="005B5F9B"/>
    <w:rsid w:val="005B7842"/>
    <w:rsid w:val="005D7322"/>
    <w:rsid w:val="005E1332"/>
    <w:rsid w:val="00602B1A"/>
    <w:rsid w:val="0061415F"/>
    <w:rsid w:val="006526FB"/>
    <w:rsid w:val="006565B4"/>
    <w:rsid w:val="00656A27"/>
    <w:rsid w:val="006700DB"/>
    <w:rsid w:val="00690566"/>
    <w:rsid w:val="006A2A91"/>
    <w:rsid w:val="006D636E"/>
    <w:rsid w:val="006F5063"/>
    <w:rsid w:val="00707861"/>
    <w:rsid w:val="007154B7"/>
    <w:rsid w:val="00725A24"/>
    <w:rsid w:val="007304AE"/>
    <w:rsid w:val="00740FF4"/>
    <w:rsid w:val="00770F2A"/>
    <w:rsid w:val="00775AAA"/>
    <w:rsid w:val="00783ABF"/>
    <w:rsid w:val="00784CFD"/>
    <w:rsid w:val="00792F01"/>
    <w:rsid w:val="007B7F57"/>
    <w:rsid w:val="007E5A78"/>
    <w:rsid w:val="007F0C6D"/>
    <w:rsid w:val="00816642"/>
    <w:rsid w:val="008232FB"/>
    <w:rsid w:val="008375EE"/>
    <w:rsid w:val="00850396"/>
    <w:rsid w:val="008657A3"/>
    <w:rsid w:val="00865BC8"/>
    <w:rsid w:val="0087011D"/>
    <w:rsid w:val="00896392"/>
    <w:rsid w:val="00897263"/>
    <w:rsid w:val="008B2B62"/>
    <w:rsid w:val="008B3C5B"/>
    <w:rsid w:val="008B4C5A"/>
    <w:rsid w:val="008C0CDC"/>
    <w:rsid w:val="008C2615"/>
    <w:rsid w:val="008D082E"/>
    <w:rsid w:val="008E4EAF"/>
    <w:rsid w:val="0091273E"/>
    <w:rsid w:val="00913F58"/>
    <w:rsid w:val="009206A5"/>
    <w:rsid w:val="00920A9F"/>
    <w:rsid w:val="00922D48"/>
    <w:rsid w:val="00925CF5"/>
    <w:rsid w:val="009529A2"/>
    <w:rsid w:val="009718F9"/>
    <w:rsid w:val="009A06D9"/>
    <w:rsid w:val="009A0ED5"/>
    <w:rsid w:val="009D6BCB"/>
    <w:rsid w:val="009E3B15"/>
    <w:rsid w:val="009E4D46"/>
    <w:rsid w:val="009E69E8"/>
    <w:rsid w:val="00A07F4B"/>
    <w:rsid w:val="00A3541B"/>
    <w:rsid w:val="00A41197"/>
    <w:rsid w:val="00A51A56"/>
    <w:rsid w:val="00A65F09"/>
    <w:rsid w:val="00A70DF0"/>
    <w:rsid w:val="00A7180C"/>
    <w:rsid w:val="00A830C0"/>
    <w:rsid w:val="00A94C8E"/>
    <w:rsid w:val="00AB7847"/>
    <w:rsid w:val="00AD371F"/>
    <w:rsid w:val="00B071B2"/>
    <w:rsid w:val="00B1760D"/>
    <w:rsid w:val="00B22044"/>
    <w:rsid w:val="00B25FAC"/>
    <w:rsid w:val="00B34C39"/>
    <w:rsid w:val="00B727EF"/>
    <w:rsid w:val="00B81674"/>
    <w:rsid w:val="00B81D43"/>
    <w:rsid w:val="00BA4EEC"/>
    <w:rsid w:val="00BB3CA8"/>
    <w:rsid w:val="00C04CEA"/>
    <w:rsid w:val="00C20BF9"/>
    <w:rsid w:val="00C22961"/>
    <w:rsid w:val="00C30F41"/>
    <w:rsid w:val="00C51FAD"/>
    <w:rsid w:val="00C5388E"/>
    <w:rsid w:val="00C8418E"/>
    <w:rsid w:val="00C878F9"/>
    <w:rsid w:val="00CA35BC"/>
    <w:rsid w:val="00CA5F82"/>
    <w:rsid w:val="00CC5B7F"/>
    <w:rsid w:val="00CC6C17"/>
    <w:rsid w:val="00CD19A1"/>
    <w:rsid w:val="00CE4174"/>
    <w:rsid w:val="00CE60B3"/>
    <w:rsid w:val="00CF48E8"/>
    <w:rsid w:val="00D13531"/>
    <w:rsid w:val="00D13E1E"/>
    <w:rsid w:val="00D31644"/>
    <w:rsid w:val="00D4542F"/>
    <w:rsid w:val="00D61617"/>
    <w:rsid w:val="00D72B88"/>
    <w:rsid w:val="00D8429D"/>
    <w:rsid w:val="00D90D60"/>
    <w:rsid w:val="00DA3614"/>
    <w:rsid w:val="00DA641D"/>
    <w:rsid w:val="00DC5950"/>
    <w:rsid w:val="00DF6E42"/>
    <w:rsid w:val="00E03F6C"/>
    <w:rsid w:val="00E117CA"/>
    <w:rsid w:val="00E17742"/>
    <w:rsid w:val="00E17A5E"/>
    <w:rsid w:val="00E17C37"/>
    <w:rsid w:val="00E17E64"/>
    <w:rsid w:val="00E35CF6"/>
    <w:rsid w:val="00E40DD1"/>
    <w:rsid w:val="00E52CE1"/>
    <w:rsid w:val="00E72B92"/>
    <w:rsid w:val="00EA1D1B"/>
    <w:rsid w:val="00EB102B"/>
    <w:rsid w:val="00EB3602"/>
    <w:rsid w:val="00EC4F46"/>
    <w:rsid w:val="00EE1859"/>
    <w:rsid w:val="00F00FF8"/>
    <w:rsid w:val="00F15904"/>
    <w:rsid w:val="00F20BBB"/>
    <w:rsid w:val="00F47EB3"/>
    <w:rsid w:val="00F65881"/>
    <w:rsid w:val="00F66F88"/>
    <w:rsid w:val="00F67C5F"/>
    <w:rsid w:val="00F67D34"/>
    <w:rsid w:val="00F729CA"/>
    <w:rsid w:val="00F73265"/>
    <w:rsid w:val="00F7391E"/>
    <w:rsid w:val="00F80857"/>
    <w:rsid w:val="00F92B22"/>
    <w:rsid w:val="00F93933"/>
    <w:rsid w:val="00FD22B6"/>
    <w:rsid w:val="00FE2D7D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9548C-A467-4EF3-B562-62ED4F6D0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0D60"/>
    <w:rPr>
      <w:rFonts w:ascii="Calibri" w:eastAsia="Calibri" w:hAnsi="Calibri" w:cs="Times New Roman"/>
      <w:lang w:eastAsia="zh-CN"/>
    </w:rPr>
  </w:style>
  <w:style w:type="paragraph" w:styleId="Reviso">
    <w:name w:val="Revision"/>
    <w:hidden/>
    <w:uiPriority w:val="99"/>
    <w:semiHidden/>
    <w:rsid w:val="00B071B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gmail-msolistparagraph">
    <w:name w:val="gmail-msolistparagraph"/>
    <w:basedOn w:val="Normal"/>
    <w:rsid w:val="00B071B2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C350-D389-486A-8756-2EEE18D6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2141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Roseli dos Santos Souza</cp:lastModifiedBy>
  <cp:revision>6</cp:revision>
  <dcterms:created xsi:type="dcterms:W3CDTF">2017-10-09T02:51:00Z</dcterms:created>
  <dcterms:modified xsi:type="dcterms:W3CDTF">2017-10-09T11:36:00Z</dcterms:modified>
</cp:coreProperties>
</file>